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A0A36"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5C699E6" w14:textId="77777777" w:rsidR="00642EFE" w:rsidRPr="009044F1" w:rsidRDefault="00AB5994"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00642EFE" w:rsidRPr="009044F1">
        <w:rPr>
          <w:rFonts w:ascii="GHEA Grapalat" w:hAnsi="GHEA Grapalat"/>
          <w:i w:val="0"/>
          <w:sz w:val="24"/>
          <w:szCs w:val="24"/>
        </w:rPr>
        <w:t xml:space="preserve"> </w:t>
      </w:r>
    </w:p>
    <w:p w14:paraId="3F0AF60E" w14:textId="40D6E32D"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29342A" w:rsidRPr="0029342A">
        <w:rPr>
          <w:rFonts w:ascii="GHEA Grapalat" w:hAnsi="GHEA Grapalat"/>
          <w:i w:val="0"/>
          <w:sz w:val="24"/>
          <w:szCs w:val="24"/>
        </w:rPr>
        <w:t>28</w:t>
      </w:r>
      <w:r w:rsidRPr="009044F1">
        <w:rPr>
          <w:rFonts w:ascii="GHEA Grapalat" w:hAnsi="GHEA Grapalat"/>
          <w:i w:val="0"/>
          <w:sz w:val="24"/>
          <w:szCs w:val="24"/>
        </w:rPr>
        <w:t>" "</w:t>
      </w:r>
      <w:r w:rsidR="009D106A" w:rsidRPr="009D106A">
        <w:rPr>
          <w:rFonts w:ascii="Arial" w:hAnsi="Arial" w:cs="Arial"/>
          <w:color w:val="474747"/>
          <w:sz w:val="21"/>
          <w:szCs w:val="21"/>
          <w:shd w:val="clear" w:color="auto" w:fill="FFFFFF"/>
        </w:rPr>
        <w:t xml:space="preserve"> </w:t>
      </w:r>
      <w:r w:rsidR="0029342A" w:rsidRPr="0029342A">
        <w:rPr>
          <w:rFonts w:ascii="GHEA Grapalat" w:hAnsi="GHEA Grapalat"/>
          <w:i w:val="0"/>
          <w:sz w:val="24"/>
          <w:szCs w:val="24"/>
        </w:rPr>
        <w:t xml:space="preserve">июля </w:t>
      </w:r>
      <w:r w:rsidRPr="009044F1">
        <w:rPr>
          <w:rFonts w:ascii="GHEA Grapalat" w:hAnsi="GHEA Grapalat"/>
          <w:i w:val="0"/>
          <w:sz w:val="24"/>
          <w:szCs w:val="24"/>
        </w:rPr>
        <w:t xml:space="preserve">" </w:t>
      </w:r>
      <w:r w:rsidR="00AB5994">
        <w:rPr>
          <w:rFonts w:ascii="GHEA Grapalat" w:hAnsi="GHEA Grapalat"/>
          <w:i w:val="0"/>
          <w:sz w:val="24"/>
          <w:szCs w:val="24"/>
        </w:rPr>
        <w:t>202</w:t>
      </w:r>
      <w:r w:rsidR="009D106A">
        <w:rPr>
          <w:rFonts w:ascii="GHEA Grapalat" w:hAnsi="GHEA Grapalat"/>
          <w:i w:val="0"/>
          <w:sz w:val="24"/>
          <w:szCs w:val="24"/>
          <w:lang w:val="rue-Cyrl"/>
        </w:rPr>
        <w:t xml:space="preserve">5 </w:t>
      </w:r>
      <w:r w:rsidRPr="009044F1">
        <w:rPr>
          <w:rFonts w:ascii="GHEA Grapalat" w:hAnsi="GHEA Grapalat"/>
          <w:i w:val="0"/>
          <w:sz w:val="24"/>
          <w:szCs w:val="24"/>
        </w:rPr>
        <w:t>года "</w:t>
      </w:r>
      <w:r w:rsidR="00AB5994">
        <w:rPr>
          <w:rFonts w:ascii="GHEA Grapalat" w:hAnsi="GHEA Grapalat"/>
          <w:i w:val="0"/>
          <w:sz w:val="24"/>
          <w:szCs w:val="24"/>
        </w:rPr>
        <w:t>1</w:t>
      </w:r>
      <w:r w:rsidRPr="009044F1">
        <w:rPr>
          <w:rFonts w:ascii="GHEA Grapalat" w:hAnsi="GHEA Grapalat"/>
          <w:i w:val="0"/>
          <w:sz w:val="24"/>
          <w:szCs w:val="24"/>
        </w:rPr>
        <w:t xml:space="preserve">" </w:t>
      </w:r>
    </w:p>
    <w:p w14:paraId="228E4756" w14:textId="65C3E504" w:rsidR="0091042F" w:rsidRPr="00AB5994"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9342A">
        <w:rPr>
          <w:rFonts w:ascii="GHEA Grapalat" w:hAnsi="GHEA Grapalat"/>
          <w:b/>
          <w:i w:val="0"/>
          <w:sz w:val="24"/>
          <w:szCs w:val="24"/>
          <w:lang w:val="en-GB"/>
        </w:rPr>
        <w:t>HFF-NTsDzB-2025/4</w:t>
      </w:r>
    </w:p>
    <w:p w14:paraId="47537653"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67EF1DF3" w14:textId="77777777" w:rsidR="00642EFE" w:rsidRPr="009044F1" w:rsidRDefault="00642EFE" w:rsidP="00B16F41">
      <w:pPr>
        <w:pStyle w:val="BodyTextIndent"/>
        <w:widowControl w:val="0"/>
        <w:spacing w:line="276"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AB5994" w:rsidRPr="00AB5994">
        <w:rPr>
          <w:rFonts w:ascii="GHEA Grapalat" w:hAnsi="GHEA Grapalat"/>
          <w:i w:val="0"/>
          <w:sz w:val="24"/>
          <w:szCs w:val="24"/>
        </w:rPr>
        <w:t>Общественная организация "Федерация футбола Армении</w:t>
      </w:r>
      <w:r w:rsidRPr="009044F1">
        <w:rPr>
          <w:rFonts w:ascii="GHEA Grapalat" w:hAnsi="GHEA Grapalat"/>
          <w:i w:val="0"/>
          <w:sz w:val="24"/>
          <w:szCs w:val="24"/>
        </w:rPr>
        <w:t>, находящийся по адресу:</w:t>
      </w:r>
      <w:r w:rsidR="00AB5994" w:rsidRPr="00AB5994">
        <w:rPr>
          <w:rFonts w:ascii="GHEA Grapalat" w:hAnsi="GHEA Grapalat"/>
          <w:i w:val="0"/>
          <w:sz w:val="24"/>
          <w:szCs w:val="24"/>
        </w:rPr>
        <w:t xml:space="preserve"> </w:t>
      </w:r>
      <w:r w:rsidR="00AB5994">
        <w:rPr>
          <w:rFonts w:ascii="GHEA Grapalat" w:hAnsi="GHEA Grapalat"/>
          <w:i w:val="0"/>
          <w:sz w:val="24"/>
          <w:szCs w:val="24"/>
        </w:rPr>
        <w:t>г</w:t>
      </w:r>
      <w:r w:rsidR="00AB5994" w:rsidRPr="00AB5994">
        <w:rPr>
          <w:rFonts w:ascii="GHEA Grapalat" w:hAnsi="GHEA Grapalat"/>
          <w:i w:val="0"/>
          <w:sz w:val="24"/>
          <w:szCs w:val="24"/>
        </w:rPr>
        <w:t>. Ереван, Ханджяна 27,</w:t>
      </w:r>
      <w:r w:rsidR="00AB5994" w:rsidRPr="00AB5994">
        <w:rPr>
          <w:rFonts w:ascii="Sylfaen" w:hAnsi="Sylfaen"/>
          <w:sz w:val="18"/>
        </w:rPr>
        <w:t xml:space="preserve"> </w:t>
      </w:r>
      <w:r w:rsidRPr="007B0562">
        <w:rPr>
          <w:rFonts w:ascii="GHEA Grapalat" w:hAnsi="GHEA Grapalat"/>
          <w:i w:val="0"/>
          <w:sz w:val="24"/>
          <w:szCs w:val="24"/>
        </w:rPr>
        <w:t xml:space="preserve">объявляет </w:t>
      </w:r>
      <w:r w:rsidR="00AB599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14:paraId="5B5CDE46" w14:textId="42A414BA" w:rsidR="00AB5994" w:rsidRDefault="00A20B69"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AB5994">
        <w:rPr>
          <w:rFonts w:ascii="GHEA Grapalat" w:hAnsi="GHEA Grapalat"/>
          <w:i w:val="0"/>
          <w:spacing w:val="6"/>
          <w:sz w:val="24"/>
          <w:szCs w:val="24"/>
        </w:rPr>
        <w:t>на п</w:t>
      </w:r>
      <w:r w:rsidR="00AB5994" w:rsidRPr="00AB5994">
        <w:rPr>
          <w:rFonts w:ascii="GHEA Grapalat" w:hAnsi="GHEA Grapalat"/>
          <w:i w:val="0"/>
          <w:spacing w:val="6"/>
          <w:sz w:val="24"/>
          <w:szCs w:val="24"/>
        </w:rPr>
        <w:t xml:space="preserve">редоставление </w:t>
      </w:r>
      <w:r w:rsidR="00AB5994" w:rsidRPr="00117CC9">
        <w:rPr>
          <w:rFonts w:ascii="GHEA Grapalat" w:hAnsi="GHEA Grapalat"/>
          <w:b/>
          <w:i w:val="0"/>
          <w:spacing w:val="6"/>
          <w:sz w:val="24"/>
          <w:szCs w:val="24"/>
        </w:rPr>
        <w:t xml:space="preserve">консультационных услуг по разработке проектно-сметной документации </w:t>
      </w:r>
      <w:r w:rsidR="00D837A7">
        <w:rPr>
          <w:rFonts w:ascii="GHEA Grapalat" w:hAnsi="GHEA Grapalat"/>
          <w:b/>
          <w:i w:val="0"/>
          <w:spacing w:val="6"/>
          <w:sz w:val="24"/>
          <w:szCs w:val="24"/>
        </w:rPr>
        <w:t>Реконструкции спортивного комплекса «Арнар» в общине Иджеван, Тавушский район</w:t>
      </w:r>
      <w:r w:rsidR="00782D60">
        <w:rPr>
          <w:rFonts w:ascii="GHEA Grapalat" w:hAnsi="GHEA Grapalat"/>
          <w:i w:val="0"/>
          <w:sz w:val="24"/>
          <w:szCs w:val="24"/>
        </w:rPr>
        <w:t xml:space="preserve"> (далее — договор).</w:t>
      </w:r>
    </w:p>
    <w:p w14:paraId="14C80BF5" w14:textId="77777777" w:rsidR="00357D48" w:rsidRPr="009044F1" w:rsidRDefault="00A20B69"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597F7864" w14:textId="77777777" w:rsidR="008B069D" w:rsidRDefault="00052084" w:rsidP="00B16F41">
      <w:pPr>
        <w:pStyle w:val="BodyTextIndent"/>
        <w:widowControl w:val="0"/>
        <w:spacing w:line="276"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0A3A6BA0" w14:textId="77777777" w:rsidR="00357D48" w:rsidRPr="003F762C" w:rsidRDefault="00EE73A8" w:rsidP="00B16F41">
      <w:pPr>
        <w:pStyle w:val="BodyTextIndent"/>
        <w:widowControl w:val="0"/>
        <w:spacing w:line="276"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E3F7DB0" w14:textId="77777777" w:rsidR="0067579A" w:rsidRPr="00D5443D" w:rsidRDefault="00357D48" w:rsidP="00B16F41">
      <w:pPr>
        <w:pStyle w:val="BodyTextIndent"/>
        <w:widowControl w:val="0"/>
        <w:spacing w:line="276"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4C5BB5A" w14:textId="67605DF0" w:rsidR="009216D6" w:rsidRPr="00AB5994" w:rsidRDefault="009216D6" w:rsidP="00B16F41">
      <w:pPr>
        <w:pStyle w:val="BodyTextIndent"/>
        <w:widowControl w:val="0"/>
        <w:spacing w:line="276" w:lineRule="auto"/>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sidR="00AB5994">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sidR="00AB5994">
        <w:rPr>
          <w:rFonts w:ascii="GHEA Grapalat" w:hAnsi="GHEA Grapalat"/>
          <w:i w:val="0"/>
          <w:sz w:val="24"/>
          <w:szCs w:val="24"/>
        </w:rPr>
        <w:t xml:space="preserve"> </w:t>
      </w:r>
      <w:r w:rsidR="00AB5994" w:rsidRPr="00AB5994">
        <w:rPr>
          <w:rFonts w:ascii="GHEA Grapalat" w:hAnsi="GHEA Grapalat"/>
          <w:b/>
          <w:i w:val="0"/>
          <w:sz w:val="24"/>
          <w:szCs w:val="24"/>
        </w:rPr>
        <w:t xml:space="preserve">г. Ереван, Ханджяна 27, </w:t>
      </w:r>
      <w:r w:rsidRPr="00AB5994">
        <w:rPr>
          <w:rFonts w:ascii="GHEA Grapalat" w:hAnsi="GHEA Grapalat"/>
          <w:b/>
          <w:i w:val="0"/>
          <w:sz w:val="24"/>
          <w:szCs w:val="24"/>
        </w:rPr>
        <w:t xml:space="preserve">в документарной форме, до </w:t>
      </w:r>
      <w:r w:rsidR="00452591">
        <w:rPr>
          <w:rFonts w:ascii="GHEA Grapalat" w:hAnsi="GHEA Grapalat"/>
          <w:b/>
          <w:i w:val="0"/>
          <w:sz w:val="24"/>
          <w:szCs w:val="24"/>
        </w:rPr>
        <w:t>1</w:t>
      </w:r>
      <w:r w:rsidR="003D25AA" w:rsidRPr="00D837A7">
        <w:rPr>
          <w:rFonts w:ascii="GHEA Grapalat" w:hAnsi="GHEA Grapalat"/>
          <w:b/>
          <w:i w:val="0"/>
          <w:sz w:val="24"/>
          <w:szCs w:val="24"/>
        </w:rPr>
        <w:t>4</w:t>
      </w:r>
      <w:r w:rsidR="00AB5994" w:rsidRPr="00AB5994">
        <w:rPr>
          <w:rFonts w:ascii="GHEA Grapalat" w:hAnsi="GHEA Grapalat"/>
          <w:b/>
          <w:i w:val="0"/>
          <w:sz w:val="24"/>
          <w:szCs w:val="24"/>
        </w:rPr>
        <w:t xml:space="preserve">:00 </w:t>
      </w:r>
      <w:r w:rsidRPr="00AB5994">
        <w:rPr>
          <w:rFonts w:ascii="GHEA Grapalat" w:hAnsi="GHEA Grapalat"/>
          <w:b/>
          <w:i w:val="0"/>
          <w:sz w:val="24"/>
          <w:szCs w:val="24"/>
        </w:rPr>
        <w:t xml:space="preserve">часов </w:t>
      </w:r>
      <w:r w:rsidR="00AB5994" w:rsidRPr="00AB5994">
        <w:rPr>
          <w:rFonts w:ascii="GHEA Grapalat" w:hAnsi="GHEA Grapalat"/>
          <w:b/>
          <w:i w:val="0"/>
          <w:sz w:val="24"/>
          <w:szCs w:val="24"/>
        </w:rPr>
        <w:t>7</w:t>
      </w:r>
      <w:r w:rsidRPr="00AB5994">
        <w:rPr>
          <w:rFonts w:ascii="GHEA Grapalat" w:hAnsi="GHEA Grapalat"/>
          <w:b/>
          <w:i w:val="0"/>
          <w:sz w:val="24"/>
          <w:szCs w:val="24"/>
        </w:rPr>
        <w:t>-го дня со дня опубликования настоящего объявления</w:t>
      </w:r>
      <w:r w:rsidRPr="00D85563">
        <w:rPr>
          <w:rFonts w:ascii="GHEA Grapalat" w:hAnsi="GHEA Grapalat"/>
          <w:i w:val="0"/>
          <w:sz w:val="24"/>
          <w:szCs w:val="24"/>
        </w:rPr>
        <w:t>. Кроме армянского языка заявки могут быть поданы также на английском или русском языке.</w:t>
      </w:r>
    </w:p>
    <w:p w14:paraId="10B153A0" w14:textId="292C5AEA" w:rsidR="009216D6" w:rsidRPr="00BB68F9" w:rsidRDefault="009216D6" w:rsidP="00B16F41">
      <w:pPr>
        <w:pStyle w:val="BodyTextIndent"/>
        <w:widowControl w:val="0"/>
        <w:spacing w:line="276" w:lineRule="auto"/>
        <w:ind w:firstLine="567"/>
        <w:rPr>
          <w:rFonts w:ascii="GHEA Grapalat" w:hAnsi="GHEA Grapalat"/>
          <w:b/>
          <w:bCs/>
          <w:i w:val="0"/>
          <w:sz w:val="24"/>
          <w:szCs w:val="24"/>
        </w:rPr>
      </w:pPr>
      <w:r w:rsidRPr="00D85563">
        <w:rPr>
          <w:rFonts w:ascii="GHEA Grapalat" w:hAnsi="GHEA Grapalat"/>
          <w:i w:val="0"/>
          <w:sz w:val="24"/>
          <w:szCs w:val="24"/>
        </w:rPr>
        <w:t xml:space="preserve">Вскрытие заявок будет проводиться по адресу </w:t>
      </w:r>
      <w:r w:rsidR="00AB5994" w:rsidRPr="00AB5994">
        <w:rPr>
          <w:rFonts w:ascii="GHEA Grapalat" w:hAnsi="GHEA Grapalat"/>
          <w:b/>
          <w:i w:val="0"/>
          <w:sz w:val="24"/>
          <w:szCs w:val="24"/>
        </w:rPr>
        <w:t>г. Ереван, Ханджяна 27</w:t>
      </w:r>
      <w:r w:rsidRPr="00D85563">
        <w:rPr>
          <w:rFonts w:ascii="GHEA Grapalat" w:hAnsi="GHEA Grapalat"/>
          <w:i w:val="0"/>
          <w:sz w:val="24"/>
          <w:szCs w:val="24"/>
        </w:rPr>
        <w:t xml:space="preserve">, в </w:t>
      </w:r>
      <w:r w:rsidR="00452591" w:rsidRPr="00BB68F9">
        <w:rPr>
          <w:rFonts w:ascii="GHEA Grapalat" w:hAnsi="GHEA Grapalat"/>
          <w:b/>
          <w:bCs/>
          <w:i w:val="0"/>
          <w:sz w:val="24"/>
          <w:szCs w:val="24"/>
        </w:rPr>
        <w:t>1</w:t>
      </w:r>
      <w:r w:rsidR="003D25AA" w:rsidRPr="00D837A7">
        <w:rPr>
          <w:rFonts w:ascii="GHEA Grapalat" w:hAnsi="GHEA Grapalat"/>
          <w:b/>
          <w:bCs/>
          <w:i w:val="0"/>
          <w:sz w:val="24"/>
          <w:szCs w:val="24"/>
        </w:rPr>
        <w:t>4</w:t>
      </w:r>
      <w:r w:rsidR="00AB5994" w:rsidRPr="00BB68F9">
        <w:rPr>
          <w:rFonts w:ascii="GHEA Grapalat" w:hAnsi="GHEA Grapalat"/>
          <w:b/>
          <w:bCs/>
          <w:i w:val="0"/>
          <w:sz w:val="24"/>
          <w:szCs w:val="24"/>
        </w:rPr>
        <w:t xml:space="preserve">:00 часов </w:t>
      </w:r>
      <w:r w:rsidR="00D837A7">
        <w:rPr>
          <w:rFonts w:ascii="GHEA Grapalat" w:hAnsi="GHEA Grapalat"/>
          <w:b/>
          <w:bCs/>
          <w:i w:val="0"/>
          <w:sz w:val="24"/>
          <w:szCs w:val="24"/>
        </w:rPr>
        <w:t>0</w:t>
      </w:r>
      <w:r w:rsidR="0029342A">
        <w:rPr>
          <w:rFonts w:ascii="GHEA Grapalat" w:hAnsi="GHEA Grapalat"/>
          <w:b/>
          <w:bCs/>
          <w:i w:val="0"/>
          <w:sz w:val="24"/>
          <w:szCs w:val="24"/>
        </w:rPr>
        <w:t>4</w:t>
      </w:r>
      <w:r w:rsidR="0054417B">
        <w:rPr>
          <w:rFonts w:ascii="GHEA Grapalat" w:hAnsi="GHEA Grapalat"/>
          <w:b/>
          <w:bCs/>
          <w:i w:val="0"/>
          <w:sz w:val="24"/>
          <w:szCs w:val="24"/>
        </w:rPr>
        <w:t xml:space="preserve"> </w:t>
      </w:r>
      <w:r w:rsidR="0029342A">
        <w:rPr>
          <w:rFonts w:ascii="GHEA Grapalat" w:hAnsi="GHEA Grapalat"/>
          <w:b/>
          <w:bCs/>
          <w:i w:val="0"/>
          <w:sz w:val="24"/>
          <w:szCs w:val="24"/>
        </w:rPr>
        <w:t>августа</w:t>
      </w:r>
      <w:r w:rsidR="006115CC" w:rsidRPr="003D25AA">
        <w:rPr>
          <w:rFonts w:ascii="GHEA Grapalat" w:hAnsi="GHEA Grapalat"/>
          <w:b/>
          <w:bCs/>
          <w:i w:val="0"/>
          <w:sz w:val="24"/>
          <w:szCs w:val="24"/>
        </w:rPr>
        <w:t xml:space="preserve"> </w:t>
      </w:r>
      <w:r w:rsidR="006115CC" w:rsidRPr="00BB68F9">
        <w:rPr>
          <w:rFonts w:ascii="GHEA Grapalat" w:hAnsi="GHEA Grapalat"/>
          <w:b/>
          <w:bCs/>
          <w:i w:val="0"/>
          <w:sz w:val="24"/>
          <w:szCs w:val="24"/>
        </w:rPr>
        <w:t>202</w:t>
      </w:r>
      <w:r w:rsidR="003D25AA" w:rsidRPr="00D837A7">
        <w:rPr>
          <w:rFonts w:ascii="GHEA Grapalat" w:hAnsi="GHEA Grapalat"/>
          <w:b/>
          <w:bCs/>
          <w:i w:val="0"/>
          <w:sz w:val="24"/>
          <w:szCs w:val="24"/>
        </w:rPr>
        <w:t>5</w:t>
      </w:r>
      <w:r w:rsidRPr="00BB68F9">
        <w:rPr>
          <w:rFonts w:ascii="GHEA Grapalat" w:hAnsi="GHEA Grapalat"/>
          <w:b/>
          <w:bCs/>
          <w:i w:val="0"/>
          <w:sz w:val="24"/>
          <w:szCs w:val="24"/>
        </w:rPr>
        <w:t>.</w:t>
      </w:r>
    </w:p>
    <w:p w14:paraId="7DE1D220" w14:textId="77777777" w:rsidR="00F95DBF" w:rsidRPr="001B32D9" w:rsidRDefault="00F95DBF" w:rsidP="00B16F41">
      <w:pPr>
        <w:pStyle w:val="BodyTextIndent"/>
        <w:widowControl w:val="0"/>
        <w:spacing w:line="276"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B470DE2" w14:textId="77777777" w:rsidR="00BE1C5E" w:rsidRPr="003A1EBB" w:rsidRDefault="00754697"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4FEC8578" w14:textId="77777777" w:rsidR="00754697" w:rsidRPr="00B16F41" w:rsidRDefault="006115CC" w:rsidP="00B46D58">
      <w:pPr>
        <w:pStyle w:val="BodyTextIndent"/>
        <w:widowControl w:val="0"/>
        <w:spacing w:line="240" w:lineRule="auto"/>
        <w:ind w:firstLine="0"/>
        <w:rPr>
          <w:rFonts w:ascii="GHEA Grapalat" w:hAnsi="GHEA Grapalat"/>
          <w:b/>
          <w:i w:val="0"/>
          <w:sz w:val="24"/>
          <w:szCs w:val="24"/>
        </w:rPr>
      </w:pPr>
      <w:r w:rsidRPr="00B16F41">
        <w:rPr>
          <w:rFonts w:ascii="GHEA Grapalat" w:hAnsi="GHEA Grapalat"/>
          <w:b/>
          <w:i w:val="0"/>
          <w:sz w:val="24"/>
          <w:szCs w:val="24"/>
        </w:rPr>
        <w:t>Офелия Киракосян</w:t>
      </w:r>
    </w:p>
    <w:p w14:paraId="3FC93BCA" w14:textId="77777777" w:rsidR="00754697" w:rsidRPr="006115CC" w:rsidRDefault="00754697" w:rsidP="00B46D58">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Телефон</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r w:rsidR="006115CC" w:rsidRPr="006115CC">
        <w:rPr>
          <w:rFonts w:ascii="GHEA Grapalat" w:hAnsi="GHEA Grapalat"/>
          <w:b/>
          <w:i w:val="0"/>
          <w:sz w:val="24"/>
          <w:szCs w:val="24"/>
        </w:rPr>
        <w:t>099-222-444</w:t>
      </w:r>
    </w:p>
    <w:p w14:paraId="26077D24" w14:textId="77777777" w:rsidR="00754697" w:rsidRPr="006115CC" w:rsidRDefault="00754697" w:rsidP="00B46D58">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Электронная почта</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hyperlink r:id="rId8" w:history="1">
        <w:r w:rsidR="006115CC" w:rsidRPr="006115CC">
          <w:rPr>
            <w:rStyle w:val="Hyperlink"/>
            <w:rFonts w:ascii="GHEA Grapalat" w:hAnsi="GHEA Grapalat"/>
            <w:b/>
            <w:i w:val="0"/>
            <w:lang w:val="af-ZA"/>
          </w:rPr>
          <w:t>ofelia.kirakosyan@ffa.am</w:t>
        </w:r>
      </w:hyperlink>
    </w:p>
    <w:p w14:paraId="08588FDE" w14:textId="77777777" w:rsidR="00915A97" w:rsidRPr="006115CC" w:rsidRDefault="00754697" w:rsidP="006115CC">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lastRenderedPageBreak/>
        <w:t>Заказчик</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r w:rsidR="006115CC" w:rsidRPr="006115CC">
        <w:rPr>
          <w:rFonts w:ascii="GHEA Grapalat" w:hAnsi="GHEA Grapalat"/>
          <w:b/>
          <w:i w:val="0"/>
          <w:sz w:val="24"/>
          <w:szCs w:val="24"/>
        </w:rPr>
        <w:t>Общественная организация "Федерация футбола Армении</w:t>
      </w:r>
      <w:r w:rsidR="006115CC" w:rsidRPr="006115CC">
        <w:rPr>
          <w:rFonts w:ascii="GHEA Grapalat" w:hAnsi="GHEA Grapalat"/>
          <w:b/>
          <w:i w:val="0"/>
          <w:sz w:val="16"/>
          <w:szCs w:val="16"/>
        </w:rPr>
        <w:t xml:space="preserve"> </w:t>
      </w:r>
    </w:p>
    <w:p w14:paraId="4893FD8E" w14:textId="77777777" w:rsidR="006115CC" w:rsidRDefault="006115CC" w:rsidP="00D12E3B">
      <w:pPr>
        <w:pStyle w:val="BodyText"/>
        <w:widowControl w:val="0"/>
        <w:spacing w:after="160"/>
        <w:ind w:firstLine="567"/>
        <w:jc w:val="right"/>
        <w:rPr>
          <w:rFonts w:ascii="GHEA Grapalat" w:hAnsi="GHEA Grapalat"/>
          <w:i/>
        </w:rPr>
      </w:pPr>
    </w:p>
    <w:p w14:paraId="70731C7B" w14:textId="77777777" w:rsidR="006115CC" w:rsidRDefault="006115CC" w:rsidP="00D12E3B">
      <w:pPr>
        <w:pStyle w:val="BodyText"/>
        <w:widowControl w:val="0"/>
        <w:spacing w:after="160"/>
        <w:ind w:firstLine="567"/>
        <w:jc w:val="right"/>
        <w:rPr>
          <w:rFonts w:ascii="GHEA Grapalat" w:hAnsi="GHEA Grapalat"/>
          <w:i/>
        </w:rPr>
      </w:pPr>
    </w:p>
    <w:p w14:paraId="0B188A1B" w14:textId="77777777" w:rsidR="006115CC" w:rsidRDefault="006115CC" w:rsidP="00D12E3B">
      <w:pPr>
        <w:pStyle w:val="BodyText"/>
        <w:widowControl w:val="0"/>
        <w:spacing w:after="160"/>
        <w:ind w:firstLine="567"/>
        <w:jc w:val="right"/>
        <w:rPr>
          <w:rFonts w:ascii="GHEA Grapalat" w:hAnsi="GHEA Grapalat"/>
          <w:i/>
        </w:rPr>
      </w:pPr>
    </w:p>
    <w:p w14:paraId="4776E52E" w14:textId="77777777" w:rsidR="006115CC" w:rsidRDefault="006115CC" w:rsidP="00D12E3B">
      <w:pPr>
        <w:pStyle w:val="BodyText"/>
        <w:widowControl w:val="0"/>
        <w:spacing w:after="160"/>
        <w:ind w:firstLine="567"/>
        <w:jc w:val="right"/>
        <w:rPr>
          <w:rFonts w:ascii="GHEA Grapalat" w:hAnsi="GHEA Grapalat"/>
          <w:i/>
        </w:rPr>
      </w:pPr>
    </w:p>
    <w:p w14:paraId="3742F878" w14:textId="77777777" w:rsidR="006115CC" w:rsidRDefault="006115CC" w:rsidP="00D12E3B">
      <w:pPr>
        <w:pStyle w:val="BodyText"/>
        <w:widowControl w:val="0"/>
        <w:spacing w:after="160"/>
        <w:ind w:firstLine="567"/>
        <w:jc w:val="right"/>
        <w:rPr>
          <w:rFonts w:ascii="GHEA Grapalat" w:hAnsi="GHEA Grapalat"/>
          <w:i/>
        </w:rPr>
      </w:pPr>
    </w:p>
    <w:p w14:paraId="1F42D682" w14:textId="77777777" w:rsidR="006115CC" w:rsidRDefault="006115CC" w:rsidP="00D12E3B">
      <w:pPr>
        <w:pStyle w:val="BodyText"/>
        <w:widowControl w:val="0"/>
        <w:spacing w:after="160"/>
        <w:ind w:firstLine="567"/>
        <w:jc w:val="right"/>
        <w:rPr>
          <w:rFonts w:ascii="GHEA Grapalat" w:hAnsi="GHEA Grapalat"/>
          <w:i/>
        </w:rPr>
      </w:pPr>
    </w:p>
    <w:p w14:paraId="622BF491" w14:textId="77777777" w:rsidR="006115CC" w:rsidRDefault="006115CC" w:rsidP="00D12E3B">
      <w:pPr>
        <w:pStyle w:val="BodyText"/>
        <w:widowControl w:val="0"/>
        <w:spacing w:after="160"/>
        <w:ind w:firstLine="567"/>
        <w:jc w:val="right"/>
        <w:rPr>
          <w:rFonts w:ascii="GHEA Grapalat" w:hAnsi="GHEA Grapalat"/>
          <w:i/>
        </w:rPr>
      </w:pPr>
    </w:p>
    <w:p w14:paraId="4B52597C" w14:textId="77777777" w:rsidR="006115CC" w:rsidRDefault="006115CC" w:rsidP="00D12E3B">
      <w:pPr>
        <w:pStyle w:val="BodyText"/>
        <w:widowControl w:val="0"/>
        <w:spacing w:after="160"/>
        <w:ind w:firstLine="567"/>
        <w:jc w:val="right"/>
        <w:rPr>
          <w:rFonts w:ascii="GHEA Grapalat" w:hAnsi="GHEA Grapalat"/>
          <w:i/>
        </w:rPr>
      </w:pPr>
    </w:p>
    <w:p w14:paraId="313FB8B9" w14:textId="77777777" w:rsidR="006115CC" w:rsidRDefault="006115CC" w:rsidP="00D12E3B">
      <w:pPr>
        <w:pStyle w:val="BodyText"/>
        <w:widowControl w:val="0"/>
        <w:spacing w:after="160"/>
        <w:ind w:firstLine="567"/>
        <w:jc w:val="right"/>
        <w:rPr>
          <w:rFonts w:ascii="GHEA Grapalat" w:hAnsi="GHEA Grapalat"/>
          <w:i/>
        </w:rPr>
      </w:pPr>
    </w:p>
    <w:p w14:paraId="749E6067" w14:textId="77777777" w:rsidR="006115CC" w:rsidRDefault="006115CC" w:rsidP="00D12E3B">
      <w:pPr>
        <w:pStyle w:val="BodyText"/>
        <w:widowControl w:val="0"/>
        <w:spacing w:after="160"/>
        <w:ind w:firstLine="567"/>
        <w:jc w:val="right"/>
        <w:rPr>
          <w:rFonts w:ascii="GHEA Grapalat" w:hAnsi="GHEA Grapalat"/>
          <w:i/>
        </w:rPr>
      </w:pPr>
    </w:p>
    <w:p w14:paraId="7AE54F64" w14:textId="77777777" w:rsidR="006115CC" w:rsidRDefault="006115CC" w:rsidP="00D12E3B">
      <w:pPr>
        <w:pStyle w:val="BodyText"/>
        <w:widowControl w:val="0"/>
        <w:spacing w:after="160"/>
        <w:ind w:firstLine="567"/>
        <w:jc w:val="right"/>
        <w:rPr>
          <w:rFonts w:ascii="GHEA Grapalat" w:hAnsi="GHEA Grapalat"/>
          <w:i/>
        </w:rPr>
      </w:pPr>
    </w:p>
    <w:p w14:paraId="4A23B8D2" w14:textId="77777777" w:rsidR="006115CC" w:rsidRDefault="006115CC" w:rsidP="00D12E3B">
      <w:pPr>
        <w:pStyle w:val="BodyText"/>
        <w:widowControl w:val="0"/>
        <w:spacing w:after="160"/>
        <w:ind w:firstLine="567"/>
        <w:jc w:val="right"/>
        <w:rPr>
          <w:rFonts w:ascii="GHEA Grapalat" w:hAnsi="GHEA Grapalat"/>
          <w:i/>
        </w:rPr>
      </w:pPr>
    </w:p>
    <w:p w14:paraId="5776361E" w14:textId="77777777" w:rsidR="006115CC" w:rsidRDefault="006115CC" w:rsidP="00D12E3B">
      <w:pPr>
        <w:pStyle w:val="BodyText"/>
        <w:widowControl w:val="0"/>
        <w:spacing w:after="160"/>
        <w:ind w:firstLine="567"/>
        <w:jc w:val="right"/>
        <w:rPr>
          <w:rFonts w:ascii="GHEA Grapalat" w:hAnsi="GHEA Grapalat"/>
          <w:i/>
        </w:rPr>
      </w:pPr>
    </w:p>
    <w:p w14:paraId="6D06F0F7" w14:textId="77777777" w:rsidR="006115CC" w:rsidRDefault="006115CC" w:rsidP="00D12E3B">
      <w:pPr>
        <w:pStyle w:val="BodyText"/>
        <w:widowControl w:val="0"/>
        <w:spacing w:after="160"/>
        <w:ind w:firstLine="567"/>
        <w:jc w:val="right"/>
        <w:rPr>
          <w:rFonts w:ascii="GHEA Grapalat" w:hAnsi="GHEA Grapalat"/>
          <w:i/>
        </w:rPr>
      </w:pPr>
    </w:p>
    <w:p w14:paraId="3E572C4A" w14:textId="77777777" w:rsidR="006115CC" w:rsidRDefault="006115CC" w:rsidP="00D12E3B">
      <w:pPr>
        <w:pStyle w:val="BodyText"/>
        <w:widowControl w:val="0"/>
        <w:spacing w:after="160"/>
        <w:ind w:firstLine="567"/>
        <w:jc w:val="right"/>
        <w:rPr>
          <w:rFonts w:ascii="GHEA Grapalat" w:hAnsi="GHEA Grapalat"/>
          <w:i/>
        </w:rPr>
      </w:pPr>
    </w:p>
    <w:p w14:paraId="314AF6C3" w14:textId="77777777" w:rsidR="006115CC" w:rsidRDefault="006115CC" w:rsidP="00D12E3B">
      <w:pPr>
        <w:pStyle w:val="BodyText"/>
        <w:widowControl w:val="0"/>
        <w:spacing w:after="160"/>
        <w:ind w:firstLine="567"/>
        <w:jc w:val="right"/>
        <w:rPr>
          <w:rFonts w:ascii="GHEA Grapalat" w:hAnsi="GHEA Grapalat"/>
          <w:i/>
        </w:rPr>
      </w:pPr>
    </w:p>
    <w:p w14:paraId="23E9758D" w14:textId="77777777" w:rsidR="006115CC" w:rsidRDefault="006115CC" w:rsidP="00D12E3B">
      <w:pPr>
        <w:pStyle w:val="BodyText"/>
        <w:widowControl w:val="0"/>
        <w:spacing w:after="160"/>
        <w:ind w:firstLine="567"/>
        <w:jc w:val="right"/>
        <w:rPr>
          <w:rFonts w:ascii="GHEA Grapalat" w:hAnsi="GHEA Grapalat"/>
          <w:i/>
        </w:rPr>
      </w:pPr>
    </w:p>
    <w:p w14:paraId="4E4F6C7A" w14:textId="77777777" w:rsidR="006115CC" w:rsidRDefault="006115CC" w:rsidP="00D12E3B">
      <w:pPr>
        <w:pStyle w:val="BodyText"/>
        <w:widowControl w:val="0"/>
        <w:spacing w:after="160"/>
        <w:ind w:firstLine="567"/>
        <w:jc w:val="right"/>
        <w:rPr>
          <w:rFonts w:ascii="GHEA Grapalat" w:hAnsi="GHEA Grapalat"/>
          <w:i/>
        </w:rPr>
      </w:pPr>
    </w:p>
    <w:p w14:paraId="58015E62" w14:textId="77777777" w:rsidR="006115CC" w:rsidRDefault="006115CC" w:rsidP="00D12E3B">
      <w:pPr>
        <w:pStyle w:val="BodyText"/>
        <w:widowControl w:val="0"/>
        <w:spacing w:after="160"/>
        <w:ind w:firstLine="567"/>
        <w:jc w:val="right"/>
        <w:rPr>
          <w:rFonts w:ascii="GHEA Grapalat" w:hAnsi="GHEA Grapalat"/>
          <w:i/>
        </w:rPr>
      </w:pPr>
    </w:p>
    <w:p w14:paraId="478EBC2E" w14:textId="77777777" w:rsidR="006115CC" w:rsidRDefault="006115CC" w:rsidP="00D12E3B">
      <w:pPr>
        <w:pStyle w:val="BodyText"/>
        <w:widowControl w:val="0"/>
        <w:spacing w:after="160"/>
        <w:ind w:firstLine="567"/>
        <w:jc w:val="right"/>
        <w:rPr>
          <w:rFonts w:ascii="GHEA Grapalat" w:hAnsi="GHEA Grapalat"/>
          <w:i/>
        </w:rPr>
      </w:pPr>
    </w:p>
    <w:p w14:paraId="49D5FDBD" w14:textId="77777777" w:rsidR="006115CC" w:rsidRDefault="006115CC" w:rsidP="00D12E3B">
      <w:pPr>
        <w:pStyle w:val="BodyText"/>
        <w:widowControl w:val="0"/>
        <w:spacing w:after="160"/>
        <w:ind w:firstLine="567"/>
        <w:jc w:val="right"/>
        <w:rPr>
          <w:rFonts w:ascii="GHEA Grapalat" w:hAnsi="GHEA Grapalat"/>
          <w:i/>
        </w:rPr>
      </w:pPr>
    </w:p>
    <w:p w14:paraId="31740B03" w14:textId="77777777" w:rsidR="006115CC" w:rsidRDefault="006115CC" w:rsidP="00D12E3B">
      <w:pPr>
        <w:pStyle w:val="BodyText"/>
        <w:widowControl w:val="0"/>
        <w:spacing w:after="160"/>
        <w:ind w:firstLine="567"/>
        <w:jc w:val="right"/>
        <w:rPr>
          <w:rFonts w:ascii="GHEA Grapalat" w:hAnsi="GHEA Grapalat"/>
          <w:i/>
        </w:rPr>
      </w:pPr>
    </w:p>
    <w:p w14:paraId="4BD73347" w14:textId="77777777" w:rsidR="006115CC" w:rsidRDefault="006115CC" w:rsidP="00D12E3B">
      <w:pPr>
        <w:pStyle w:val="BodyText"/>
        <w:widowControl w:val="0"/>
        <w:spacing w:after="160"/>
        <w:ind w:firstLine="567"/>
        <w:jc w:val="right"/>
        <w:rPr>
          <w:rFonts w:ascii="GHEA Grapalat" w:hAnsi="GHEA Grapalat"/>
          <w:i/>
        </w:rPr>
      </w:pPr>
    </w:p>
    <w:p w14:paraId="19D705AF" w14:textId="77777777" w:rsidR="00B16F41" w:rsidRDefault="00B16F41" w:rsidP="00D12E3B">
      <w:pPr>
        <w:pStyle w:val="BodyText"/>
        <w:widowControl w:val="0"/>
        <w:spacing w:after="160"/>
        <w:ind w:firstLine="567"/>
        <w:jc w:val="right"/>
        <w:rPr>
          <w:rFonts w:ascii="GHEA Grapalat" w:hAnsi="GHEA Grapalat"/>
          <w:i/>
        </w:rPr>
      </w:pPr>
    </w:p>
    <w:p w14:paraId="6901CAB6" w14:textId="77777777" w:rsidR="00B16F41" w:rsidRDefault="00B16F41" w:rsidP="00D12E3B">
      <w:pPr>
        <w:pStyle w:val="BodyText"/>
        <w:widowControl w:val="0"/>
        <w:spacing w:after="160"/>
        <w:ind w:firstLine="567"/>
        <w:jc w:val="right"/>
        <w:rPr>
          <w:rFonts w:ascii="GHEA Grapalat" w:hAnsi="GHEA Grapalat"/>
          <w:i/>
        </w:rPr>
      </w:pPr>
    </w:p>
    <w:p w14:paraId="04CA948B" w14:textId="77777777" w:rsidR="00B16F41" w:rsidRDefault="00B16F41" w:rsidP="00D12E3B">
      <w:pPr>
        <w:pStyle w:val="BodyText"/>
        <w:widowControl w:val="0"/>
        <w:spacing w:after="160"/>
        <w:ind w:firstLine="567"/>
        <w:jc w:val="right"/>
        <w:rPr>
          <w:rFonts w:ascii="GHEA Grapalat" w:hAnsi="GHEA Grapalat"/>
          <w:i/>
        </w:rPr>
      </w:pPr>
    </w:p>
    <w:p w14:paraId="6AB1459A" w14:textId="77777777"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2DC80C1F" w14:textId="77777777" w:rsidR="00B16F41" w:rsidRDefault="00D12E3B" w:rsidP="00D12E3B">
      <w:pPr>
        <w:pStyle w:val="BodyText"/>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00B16F41">
        <w:rPr>
          <w:rFonts w:ascii="GHEA Grapalat" w:hAnsi="GHEA Grapalat"/>
        </w:rPr>
        <w:t>запроса котировок</w:t>
      </w:r>
    </w:p>
    <w:p w14:paraId="6E85DFAB" w14:textId="503D1F4C" w:rsidR="00B16F41" w:rsidRDefault="00D12E3B" w:rsidP="00D12E3B">
      <w:pPr>
        <w:pStyle w:val="BodyText"/>
        <w:widowControl w:val="0"/>
        <w:spacing w:after="160"/>
        <w:ind w:firstLine="567"/>
        <w:jc w:val="right"/>
        <w:rPr>
          <w:rFonts w:ascii="GHEA Grapalat" w:hAnsi="GHEA Grapalat"/>
          <w:i/>
        </w:rPr>
      </w:pPr>
      <w:r w:rsidRPr="009044F1">
        <w:rPr>
          <w:rFonts w:ascii="GHEA Grapalat" w:hAnsi="GHEA Grapalat"/>
          <w:i/>
        </w:rPr>
        <w:t xml:space="preserve">под кодом </w:t>
      </w:r>
      <w:r w:rsidR="0029342A">
        <w:rPr>
          <w:rFonts w:ascii="GHEA Grapalat" w:hAnsi="GHEA Grapalat"/>
          <w:i/>
          <w:lang w:val="en-GB"/>
        </w:rPr>
        <w:t>HFF</w:t>
      </w:r>
      <w:r w:rsidR="0029342A" w:rsidRPr="0029342A">
        <w:rPr>
          <w:rFonts w:ascii="GHEA Grapalat" w:hAnsi="GHEA Grapalat"/>
          <w:i/>
        </w:rPr>
        <w:t>-</w:t>
      </w:r>
      <w:proofErr w:type="spellStart"/>
      <w:r w:rsidR="0029342A">
        <w:rPr>
          <w:rFonts w:ascii="GHEA Grapalat" w:hAnsi="GHEA Grapalat"/>
          <w:i/>
          <w:lang w:val="en-GB"/>
        </w:rPr>
        <w:t>NTsDzB</w:t>
      </w:r>
      <w:proofErr w:type="spellEnd"/>
      <w:r w:rsidR="0029342A" w:rsidRPr="0029342A">
        <w:rPr>
          <w:rFonts w:ascii="GHEA Grapalat" w:hAnsi="GHEA Grapalat"/>
          <w:i/>
        </w:rPr>
        <w:t>-2025/4</w:t>
      </w:r>
    </w:p>
    <w:p w14:paraId="20E29E3B" w14:textId="385AACCB" w:rsidR="00D12E3B" w:rsidRPr="009044F1" w:rsidRDefault="00D12E3B" w:rsidP="00D12E3B">
      <w:pPr>
        <w:pStyle w:val="BodyText"/>
        <w:widowControl w:val="0"/>
        <w:spacing w:after="160"/>
        <w:ind w:firstLine="567"/>
        <w:jc w:val="right"/>
        <w:rPr>
          <w:rFonts w:ascii="GHEA Grapalat" w:hAnsi="GHEA Grapalat"/>
          <w:i/>
        </w:rPr>
      </w:pPr>
      <w:r>
        <w:rPr>
          <w:rFonts w:ascii="GHEA Grapalat" w:hAnsi="GHEA Grapalat"/>
          <w:i/>
        </w:rPr>
        <w:t xml:space="preserve">№ </w:t>
      </w:r>
      <w:r w:rsidR="00B16F41">
        <w:rPr>
          <w:rFonts w:ascii="GHEA Grapalat" w:hAnsi="GHEA Grapalat"/>
          <w:i/>
        </w:rPr>
        <w:t>1</w:t>
      </w:r>
      <w:r w:rsidRPr="009044F1">
        <w:rPr>
          <w:rFonts w:ascii="GHEA Grapalat" w:hAnsi="GHEA Grapalat"/>
          <w:i/>
        </w:rPr>
        <w:t xml:space="preserve"> от</w:t>
      </w:r>
      <w:r w:rsidR="00B16F41">
        <w:rPr>
          <w:rFonts w:ascii="GHEA Grapalat" w:hAnsi="GHEA Grapalat"/>
          <w:i/>
        </w:rPr>
        <w:t xml:space="preserve"> </w:t>
      </w:r>
      <w:r w:rsidR="0029342A">
        <w:rPr>
          <w:rFonts w:ascii="GHEA Grapalat" w:hAnsi="GHEA Grapalat"/>
          <w:i/>
        </w:rPr>
        <w:t>28.07</w:t>
      </w:r>
      <w:r w:rsidR="00B16F41">
        <w:rPr>
          <w:rFonts w:ascii="GHEA Grapalat" w:hAnsi="GHEA Grapalat"/>
          <w:i/>
        </w:rPr>
        <w:t>.</w:t>
      </w:r>
      <w:r w:rsidRPr="009044F1">
        <w:rPr>
          <w:rFonts w:ascii="GHEA Grapalat" w:hAnsi="GHEA Grapalat"/>
          <w:i/>
        </w:rPr>
        <w:t>20</w:t>
      </w:r>
      <w:r w:rsidR="00B16F41">
        <w:rPr>
          <w:rFonts w:ascii="GHEA Grapalat" w:hAnsi="GHEA Grapalat"/>
          <w:i/>
        </w:rPr>
        <w:t>2</w:t>
      </w:r>
      <w:r w:rsidR="00024A97" w:rsidRPr="00D837A7">
        <w:rPr>
          <w:rFonts w:ascii="GHEA Grapalat" w:hAnsi="GHEA Grapalat"/>
          <w:i/>
        </w:rPr>
        <w:t>5</w:t>
      </w:r>
      <w:r>
        <w:rPr>
          <w:rFonts w:ascii="GHEA Grapalat" w:hAnsi="GHEA Grapalat"/>
          <w:i/>
        </w:rPr>
        <w:t xml:space="preserve"> </w:t>
      </w:r>
      <w:r w:rsidRPr="009044F1">
        <w:rPr>
          <w:rFonts w:ascii="GHEA Grapalat" w:hAnsi="GHEA Grapalat"/>
          <w:i/>
        </w:rPr>
        <w:t>г.</w:t>
      </w:r>
    </w:p>
    <w:p w14:paraId="30DD01B2" w14:textId="77777777" w:rsidR="00096865" w:rsidRPr="009044F1" w:rsidRDefault="00096865" w:rsidP="00B46D58">
      <w:pPr>
        <w:pStyle w:val="BodyText"/>
        <w:widowControl w:val="0"/>
        <w:spacing w:after="160"/>
        <w:ind w:right="-7" w:firstLine="567"/>
        <w:jc w:val="center"/>
        <w:rPr>
          <w:rFonts w:ascii="GHEA Grapalat" w:hAnsi="GHEA Grapalat"/>
        </w:rPr>
      </w:pPr>
    </w:p>
    <w:p w14:paraId="2996CF59" w14:textId="77777777" w:rsidR="00D12E3B" w:rsidRDefault="00D12E3B" w:rsidP="00B46D58">
      <w:pPr>
        <w:pStyle w:val="BodyText"/>
        <w:widowControl w:val="0"/>
        <w:spacing w:after="160"/>
        <w:ind w:right="-7" w:firstLine="567"/>
        <w:jc w:val="center"/>
        <w:rPr>
          <w:rFonts w:ascii="GHEA Grapalat" w:hAnsi="GHEA Grapalat"/>
          <w:i/>
        </w:rPr>
      </w:pPr>
    </w:p>
    <w:p w14:paraId="199D6054" w14:textId="77777777" w:rsidR="00D12E3B" w:rsidRDefault="00D12E3B" w:rsidP="00B46D58">
      <w:pPr>
        <w:pStyle w:val="BodyText"/>
        <w:widowControl w:val="0"/>
        <w:spacing w:after="160"/>
        <w:ind w:right="-7" w:firstLine="567"/>
        <w:jc w:val="center"/>
        <w:rPr>
          <w:rFonts w:ascii="GHEA Grapalat" w:hAnsi="GHEA Grapalat"/>
          <w:i/>
        </w:rPr>
      </w:pPr>
    </w:p>
    <w:p w14:paraId="45852592" w14:textId="77777777" w:rsidR="00117CC9" w:rsidRPr="006115CC" w:rsidRDefault="00117CC9" w:rsidP="00117CC9">
      <w:pPr>
        <w:pStyle w:val="BodyTextIndent"/>
        <w:widowControl w:val="0"/>
        <w:spacing w:line="240" w:lineRule="auto"/>
        <w:ind w:left="1701" w:firstLine="0"/>
        <w:jc w:val="left"/>
        <w:rPr>
          <w:rFonts w:ascii="GHEA Grapalat" w:hAnsi="GHEA Grapalat"/>
          <w:b/>
          <w:i w:val="0"/>
          <w:sz w:val="16"/>
          <w:szCs w:val="16"/>
        </w:rPr>
      </w:pPr>
      <w:r w:rsidRPr="00117CC9">
        <w:rPr>
          <w:rFonts w:ascii="GHEA Grapalat" w:hAnsi="GHEA Grapalat"/>
          <w:b/>
          <w:i w:val="0"/>
          <w:sz w:val="24"/>
          <w:szCs w:val="24"/>
        </w:rPr>
        <w:t xml:space="preserve"> </w:t>
      </w: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p>
    <w:p w14:paraId="1FFF2E94" w14:textId="77777777"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w:t>
      </w:r>
    </w:p>
    <w:p w14:paraId="1BAAA3C2" w14:textId="77777777" w:rsidR="000763E5" w:rsidRPr="003A1EBB" w:rsidRDefault="000763E5" w:rsidP="00B46D58">
      <w:pPr>
        <w:pStyle w:val="BodyText"/>
        <w:widowControl w:val="0"/>
        <w:spacing w:after="160"/>
        <w:ind w:right="-7" w:firstLine="567"/>
        <w:jc w:val="center"/>
        <w:rPr>
          <w:rFonts w:ascii="GHEA Grapalat" w:hAnsi="GHEA Grapalat"/>
        </w:rPr>
      </w:pPr>
    </w:p>
    <w:p w14:paraId="7C590198" w14:textId="77777777" w:rsidR="00096865" w:rsidRPr="00B0206A" w:rsidRDefault="000763E5" w:rsidP="00B46D58">
      <w:pPr>
        <w:pStyle w:val="BodyText"/>
        <w:widowControl w:val="0"/>
        <w:spacing w:after="160"/>
        <w:ind w:right="-7" w:firstLine="567"/>
        <w:jc w:val="center"/>
        <w:rPr>
          <w:rFonts w:ascii="GHEA Grapalat" w:hAnsi="GHEA Grapalat" w:cs="Sylfaen"/>
          <w:b/>
        </w:rPr>
      </w:pPr>
      <w:r w:rsidRPr="00B0206A">
        <w:rPr>
          <w:rFonts w:ascii="GHEA Grapalat" w:hAnsi="GHEA Grapalat"/>
          <w:b/>
        </w:rPr>
        <w:t>ПРИГЛАШЕНИ</w:t>
      </w:r>
      <w:r w:rsidR="00096865" w:rsidRPr="00B0206A">
        <w:rPr>
          <w:rFonts w:ascii="GHEA Grapalat" w:hAnsi="GHEA Grapalat"/>
          <w:b/>
        </w:rPr>
        <w:t>Е</w:t>
      </w:r>
    </w:p>
    <w:p w14:paraId="7D9F264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D8CF1AC" w14:textId="48FBC86E" w:rsidR="00117CC9" w:rsidRPr="00117CC9" w:rsidRDefault="00117CC9" w:rsidP="00117CC9">
      <w:pPr>
        <w:pStyle w:val="BodyTextIndent"/>
        <w:widowControl w:val="0"/>
        <w:spacing w:line="240" w:lineRule="auto"/>
        <w:ind w:left="993" w:firstLine="425"/>
        <w:jc w:val="center"/>
        <w:rPr>
          <w:rFonts w:ascii="GHEA Grapalat" w:hAnsi="GHEA Grapalat"/>
          <w:b/>
          <w:i w:val="0"/>
          <w:sz w:val="24"/>
          <w:szCs w:val="24"/>
        </w:rPr>
      </w:pPr>
      <w:r w:rsidRPr="00117CC9">
        <w:rPr>
          <w:rFonts w:ascii="GHEA Grapalat" w:hAnsi="GHEA Grapalat"/>
          <w:b/>
          <w:i w:val="0"/>
          <w:sz w:val="24"/>
          <w:szCs w:val="24"/>
        </w:rPr>
        <w:t xml:space="preserve">НА ЗАПРОС КОТИРОВОК, ОБЪЯВЛЕННЫЙ С ЦЕЛЬЮ ПРИОБРЕТЕНИЯ " </w:t>
      </w:r>
      <w:r>
        <w:rPr>
          <w:rFonts w:ascii="GHEA Grapalat" w:hAnsi="GHEA Grapalat"/>
          <w:b/>
          <w:i w:val="0"/>
          <w:sz w:val="24"/>
          <w:szCs w:val="24"/>
        </w:rPr>
        <w:t>КОНСУЛЬТАЦИОННЫХ УСЛУГ</w:t>
      </w:r>
      <w:r w:rsidRPr="00117CC9">
        <w:rPr>
          <w:rFonts w:ascii="GHEA Grapalat" w:hAnsi="GHEA Grapalat"/>
          <w:b/>
          <w:i w:val="0"/>
          <w:sz w:val="24"/>
          <w:szCs w:val="24"/>
        </w:rPr>
        <w:t xml:space="preserve"> ПО РАЗРАБОТКЕ ПРОЕКТНО-СМЕТНОЙ ДОКУМЕНТАЦИИ </w:t>
      </w:r>
      <w:r w:rsidR="00D837A7" w:rsidRPr="00D837A7">
        <w:rPr>
          <w:rFonts w:ascii="Sylfaen" w:hAnsi="Sylfaen" w:cs="Arial"/>
          <w:b/>
          <w:i w:val="0"/>
          <w:iCs/>
          <w:sz w:val="24"/>
          <w:szCs w:val="24"/>
        </w:rPr>
        <w:t>РЕКОНСТРУКЦИИ СПОРТИВНОГО КОМПЛЕКСА «АРНАР» В ОБЩИНЕ ИДЖЕВАН, ТАВУШСКИЙ РАЙОН</w:t>
      </w:r>
      <w:r w:rsidR="00D837A7" w:rsidRPr="00D837A7">
        <w:rPr>
          <w:rFonts w:ascii="GHEA Grapalat" w:hAnsi="GHEA Grapalat"/>
          <w:b/>
          <w:i w:val="0"/>
          <w:iCs/>
          <w:sz w:val="24"/>
          <w:szCs w:val="24"/>
        </w:rPr>
        <w:t>. "</w:t>
      </w:r>
      <w:r w:rsidR="00D837A7" w:rsidRPr="00117CC9">
        <w:rPr>
          <w:rFonts w:ascii="GHEA Grapalat" w:hAnsi="GHEA Grapalat"/>
          <w:b/>
          <w:i w:val="0"/>
          <w:sz w:val="24"/>
          <w:szCs w:val="24"/>
        </w:rPr>
        <w:t xml:space="preserve"> </w:t>
      </w:r>
      <w:r w:rsidRPr="00117CC9">
        <w:rPr>
          <w:rFonts w:ascii="GHEA Grapalat" w:hAnsi="GHEA Grapalat"/>
          <w:b/>
          <w:i w:val="0"/>
          <w:sz w:val="24"/>
          <w:szCs w:val="24"/>
        </w:rPr>
        <w:t>ДЛЯ НУЖД  ОБЩЕСТВЕННОЙ ОРГАНИЗАЦИИ "ФЕДЕРАЦИЯ ФУТБОЛА АРМЕНИИ</w:t>
      </w:r>
      <w:r>
        <w:rPr>
          <w:rFonts w:ascii="GHEA Grapalat" w:hAnsi="GHEA Grapalat"/>
          <w:b/>
          <w:i w:val="0"/>
          <w:sz w:val="24"/>
          <w:szCs w:val="24"/>
        </w:rPr>
        <w:t xml:space="preserve"> </w:t>
      </w:r>
      <w:r w:rsidRPr="00117CC9">
        <w:rPr>
          <w:rFonts w:ascii="GHEA Grapalat" w:hAnsi="GHEA Grapalat"/>
          <w:b/>
          <w:i w:val="0"/>
          <w:sz w:val="24"/>
          <w:szCs w:val="24"/>
        </w:rPr>
        <w:t>"</w:t>
      </w:r>
    </w:p>
    <w:p w14:paraId="03203904" w14:textId="77777777" w:rsidR="00096865" w:rsidRPr="00117CC9" w:rsidRDefault="002B32D6" w:rsidP="00B46D58">
      <w:pPr>
        <w:pStyle w:val="BodyText"/>
        <w:widowControl w:val="0"/>
        <w:spacing w:after="160"/>
        <w:ind w:right="-7"/>
        <w:jc w:val="center"/>
        <w:rPr>
          <w:rFonts w:ascii="GHEA Grapalat" w:hAnsi="GHEA Grapalat"/>
          <w:b/>
        </w:rPr>
      </w:pPr>
      <w:r w:rsidRPr="00117CC9">
        <w:rPr>
          <w:rFonts w:ascii="GHEA Grapalat" w:hAnsi="GHEA Grapalat"/>
          <w:b/>
        </w:rPr>
        <w:t>"</w:t>
      </w:r>
    </w:p>
    <w:p w14:paraId="063806A7" w14:textId="77777777" w:rsidR="00CE0D95" w:rsidRPr="009044F1" w:rsidRDefault="00CE0D95" w:rsidP="00B46D58">
      <w:pPr>
        <w:pStyle w:val="BodyText"/>
        <w:widowControl w:val="0"/>
        <w:spacing w:after="160"/>
        <w:ind w:right="-7" w:firstLine="567"/>
        <w:jc w:val="center"/>
        <w:rPr>
          <w:rFonts w:ascii="GHEA Grapalat" w:hAnsi="GHEA Grapalat"/>
        </w:rPr>
      </w:pPr>
    </w:p>
    <w:p w14:paraId="2E63F0FD" w14:textId="77777777" w:rsidR="00CE0D95" w:rsidRPr="009044F1" w:rsidRDefault="00CE0D95" w:rsidP="00B46D58">
      <w:pPr>
        <w:pStyle w:val="BodyText"/>
        <w:widowControl w:val="0"/>
        <w:spacing w:after="160"/>
        <w:ind w:right="-7" w:firstLine="567"/>
        <w:jc w:val="center"/>
        <w:rPr>
          <w:rFonts w:ascii="GHEA Grapalat" w:hAnsi="GHEA Grapalat"/>
        </w:rPr>
      </w:pPr>
    </w:p>
    <w:p w14:paraId="4B20ECD9" w14:textId="77777777" w:rsidR="000763E5" w:rsidRDefault="000763E5" w:rsidP="00B46D58">
      <w:pPr>
        <w:rPr>
          <w:rFonts w:ascii="GHEA Grapalat" w:hAnsi="GHEA Grapalat"/>
        </w:rPr>
      </w:pPr>
      <w:r>
        <w:rPr>
          <w:rFonts w:ascii="GHEA Grapalat" w:hAnsi="GHEA Grapalat"/>
        </w:rPr>
        <w:br w:type="page"/>
      </w:r>
    </w:p>
    <w:p w14:paraId="492B0E5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3D22F79"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0173DED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538CC8C" w14:textId="77777777" w:rsidR="00160AE4" w:rsidRPr="009044F1" w:rsidRDefault="00160AE4" w:rsidP="00B46D58">
      <w:pPr>
        <w:widowControl w:val="0"/>
        <w:spacing w:after="160"/>
        <w:ind w:firstLine="567"/>
        <w:jc w:val="center"/>
        <w:rPr>
          <w:rFonts w:ascii="GHEA Grapalat" w:hAnsi="GHEA Grapalat"/>
          <w:i/>
        </w:rPr>
      </w:pPr>
    </w:p>
    <w:p w14:paraId="7F0C0D05" w14:textId="1D24D500" w:rsidR="00160AE4" w:rsidRPr="003A1EBB" w:rsidRDefault="00B0206A" w:rsidP="00B46D58">
      <w:pPr>
        <w:widowControl w:val="0"/>
        <w:spacing w:after="160"/>
        <w:ind w:firstLine="567"/>
        <w:jc w:val="center"/>
        <w:rPr>
          <w:rFonts w:ascii="GHEA Grapalat" w:hAnsi="GHEA Grapalat"/>
        </w:rPr>
      </w:pPr>
      <w:r w:rsidRPr="00117CC9">
        <w:rPr>
          <w:rFonts w:ascii="GHEA Grapalat" w:hAnsi="GHEA Grapalat"/>
          <w:b/>
          <w:i/>
        </w:rPr>
        <w:t xml:space="preserve">" </w:t>
      </w:r>
      <w:r>
        <w:rPr>
          <w:rFonts w:ascii="GHEA Grapalat" w:hAnsi="GHEA Grapalat"/>
          <w:b/>
          <w:i/>
        </w:rPr>
        <w:t>КОНСУЛЬТАЦИОННЫЕ УСЛУГИ</w:t>
      </w:r>
      <w:r w:rsidRPr="00117CC9">
        <w:rPr>
          <w:rFonts w:ascii="GHEA Grapalat" w:hAnsi="GHEA Grapalat"/>
          <w:b/>
          <w:i/>
        </w:rPr>
        <w:t xml:space="preserve"> ПО РАЗРАБОТКЕ ПРОЕКТНО-СМЕТНОЙ ДОКУМЕНТАЦИИ </w:t>
      </w:r>
      <w:r w:rsidR="007101F6">
        <w:rPr>
          <w:rFonts w:ascii="GHEA Grapalat" w:hAnsi="GHEA Grapalat"/>
          <w:b/>
          <w:i/>
        </w:rPr>
        <w:t xml:space="preserve"> </w:t>
      </w:r>
      <w:r w:rsidR="007101F6" w:rsidRPr="007101F6">
        <w:rPr>
          <w:rFonts w:ascii="Sylfaen" w:hAnsi="Sylfaen" w:cs="Arial"/>
          <w:b/>
          <w:i/>
          <w:iCs/>
        </w:rPr>
        <w:t>РЕКОНСТРУКЦИИ СПОРТИВНОГО КОМПЛЕКСА «АРНАР» В ОБЩИНЕ ИДЖЕВАН, ТАВУШСКИЙ РАЙОН</w:t>
      </w:r>
      <w:r w:rsidR="00452591">
        <w:rPr>
          <w:rFonts w:ascii="GHEA Grapalat" w:hAnsi="GHEA Grapalat"/>
          <w:b/>
          <w:i/>
        </w:rPr>
        <w:t>.</w:t>
      </w:r>
      <w:r w:rsidRPr="00117CC9">
        <w:rPr>
          <w:rFonts w:ascii="GHEA Grapalat" w:hAnsi="GHEA Grapalat"/>
          <w:b/>
          <w:i/>
        </w:rPr>
        <w:t>" ДЛЯ НУЖД ОБЩЕСТВЕННОЙ ОРГАНИЗАЦИИ "ФЕДЕРАЦИЯ ФУТБОЛА АРМЕНИИ</w:t>
      </w:r>
      <w:r>
        <w:rPr>
          <w:rFonts w:ascii="GHEA Grapalat" w:hAnsi="GHEA Grapalat"/>
          <w:b/>
          <w:i/>
        </w:rPr>
        <w:t xml:space="preserve"> </w:t>
      </w:r>
      <w:r w:rsidRPr="00117CC9">
        <w:rPr>
          <w:rFonts w:ascii="GHEA Grapalat" w:hAnsi="GHEA Grapalat"/>
          <w:b/>
          <w:i/>
        </w:rPr>
        <w:t>"</w:t>
      </w:r>
    </w:p>
    <w:p w14:paraId="0C5C6F48" w14:textId="77777777" w:rsidR="00B0206A" w:rsidRDefault="00160AE4" w:rsidP="00B46D58">
      <w:pPr>
        <w:widowControl w:val="0"/>
        <w:spacing w:after="160"/>
        <w:jc w:val="center"/>
        <w:rPr>
          <w:rFonts w:ascii="GHEA Grapalat" w:hAnsi="GHEA Grapalat"/>
          <w:b/>
        </w:rPr>
      </w:pPr>
      <w:r w:rsidRPr="009044F1">
        <w:rPr>
          <w:rFonts w:ascii="GHEA Grapalat" w:hAnsi="GHEA Grapalat"/>
          <w:b/>
        </w:rPr>
        <w:t xml:space="preserve">ПРИГЛАШЕНИЯ НА </w:t>
      </w:r>
      <w:r w:rsidR="00AB5994">
        <w:rPr>
          <w:rFonts w:ascii="GHEA Grapalat" w:hAnsi="GHEA Grapalat"/>
          <w:b/>
        </w:rPr>
        <w:t>ЗАПРОС КОТИРОВОК</w:t>
      </w:r>
      <w:r w:rsidRPr="009044F1">
        <w:rPr>
          <w:rFonts w:ascii="GHEA Grapalat" w:hAnsi="GHEA Grapalat"/>
          <w:b/>
        </w:rPr>
        <w:t xml:space="preserve">, </w:t>
      </w:r>
    </w:p>
    <w:p w14:paraId="5125D760"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14:paraId="33C45CE3" w14:textId="77777777" w:rsidR="00C67E80" w:rsidRPr="009044F1" w:rsidRDefault="00C67E80" w:rsidP="00B46D58">
      <w:pPr>
        <w:widowControl w:val="0"/>
        <w:spacing w:after="160"/>
        <w:jc w:val="center"/>
        <w:rPr>
          <w:rFonts w:ascii="GHEA Grapalat" w:hAnsi="GHEA Grapalat" w:cs="Sylfaen"/>
          <w:b/>
        </w:rPr>
      </w:pPr>
    </w:p>
    <w:p w14:paraId="0F2C303B"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D431104" w14:textId="77777777" w:rsidR="002E069D" w:rsidRPr="008842CE" w:rsidRDefault="002E069D" w:rsidP="00B46D58">
      <w:pPr>
        <w:widowControl w:val="0"/>
        <w:spacing w:after="160"/>
        <w:jc w:val="center"/>
        <w:rPr>
          <w:rFonts w:ascii="GHEA Grapalat" w:hAnsi="GHEA Grapalat"/>
        </w:rPr>
      </w:pPr>
    </w:p>
    <w:p w14:paraId="00F0882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6A49890"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37D95F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3EF1F46"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78FB043"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E69C4D1" w14:textId="77777777" w:rsidR="00096865"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AB074E5" w14:textId="77777777" w:rsidR="00452591" w:rsidRPr="009044F1" w:rsidRDefault="00452591" w:rsidP="00452591">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14:paraId="1E814F7B"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1D2F6C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552FD7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0BD3E7FA"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B77189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2F75098" w14:textId="77777777" w:rsidR="00520F57" w:rsidRDefault="00520F57" w:rsidP="00B46D58">
      <w:pPr>
        <w:widowControl w:val="0"/>
        <w:spacing w:after="160"/>
        <w:jc w:val="center"/>
        <w:rPr>
          <w:rFonts w:ascii="GHEA Grapalat" w:hAnsi="GHEA Grapalat"/>
          <w:b/>
        </w:rPr>
      </w:pPr>
    </w:p>
    <w:p w14:paraId="64DB94BC" w14:textId="77777777" w:rsidR="00520F57" w:rsidRDefault="00520F57" w:rsidP="00B46D58">
      <w:pPr>
        <w:widowControl w:val="0"/>
        <w:spacing w:after="160"/>
        <w:jc w:val="center"/>
        <w:rPr>
          <w:rFonts w:ascii="GHEA Grapalat" w:hAnsi="GHEA Grapalat"/>
          <w:b/>
        </w:rPr>
      </w:pPr>
    </w:p>
    <w:p w14:paraId="56E5CF02"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94360FC" w14:textId="77777777" w:rsidR="008842CE" w:rsidRPr="00374F4A" w:rsidRDefault="008842CE" w:rsidP="00B46D58">
      <w:pPr>
        <w:widowControl w:val="0"/>
        <w:spacing w:after="160"/>
        <w:jc w:val="center"/>
        <w:rPr>
          <w:rFonts w:ascii="GHEA Grapalat" w:hAnsi="GHEA Grapalat"/>
          <w:b/>
        </w:rPr>
      </w:pPr>
    </w:p>
    <w:p w14:paraId="38EC748C"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B5994">
        <w:rPr>
          <w:rFonts w:ascii="GHEA Grapalat" w:hAnsi="GHEA Grapalat"/>
          <w:b/>
        </w:rPr>
        <w:t>ЗАПРОС КОТИРОВОК</w:t>
      </w:r>
    </w:p>
    <w:p w14:paraId="623FDFE5" w14:textId="77777777" w:rsidR="00520F57" w:rsidRPr="008842CE" w:rsidRDefault="00520F57" w:rsidP="00B46D58">
      <w:pPr>
        <w:widowControl w:val="0"/>
        <w:spacing w:after="160"/>
        <w:jc w:val="center"/>
        <w:rPr>
          <w:rFonts w:ascii="GHEA Grapalat" w:hAnsi="GHEA Grapalat"/>
          <w:b/>
        </w:rPr>
      </w:pPr>
    </w:p>
    <w:p w14:paraId="477D478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C2D0E9C"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7963BFB"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987E6B3" w14:textId="77777777" w:rsidR="00E17B7F" w:rsidRDefault="00E17B7F">
      <w:pPr>
        <w:rPr>
          <w:rFonts w:ascii="GHEA Grapalat" w:hAnsi="GHEA Grapalat"/>
          <w:spacing w:val="-6"/>
        </w:rPr>
      </w:pPr>
      <w:r>
        <w:rPr>
          <w:rFonts w:ascii="GHEA Grapalat" w:hAnsi="GHEA Grapalat"/>
          <w:spacing w:val="-6"/>
        </w:rPr>
        <w:br w:type="page"/>
      </w:r>
    </w:p>
    <w:p w14:paraId="2DAA24B0" w14:textId="6D9A51E2"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29342A">
        <w:rPr>
          <w:rFonts w:ascii="GHEA Grapalat" w:hAnsi="GHEA Grapalat"/>
          <w:b/>
          <w:i/>
          <w:lang w:val="en-GB"/>
        </w:rPr>
        <w:t>HFF</w:t>
      </w:r>
      <w:r w:rsidR="0029342A" w:rsidRPr="0029342A">
        <w:rPr>
          <w:rFonts w:ascii="GHEA Grapalat" w:hAnsi="GHEA Grapalat"/>
          <w:b/>
          <w:i/>
        </w:rPr>
        <w:t>-</w:t>
      </w:r>
      <w:proofErr w:type="spellStart"/>
      <w:r w:rsidR="0029342A">
        <w:rPr>
          <w:rFonts w:ascii="GHEA Grapalat" w:hAnsi="GHEA Grapalat"/>
          <w:b/>
          <w:i/>
          <w:lang w:val="en-GB"/>
        </w:rPr>
        <w:t>NTsDzB</w:t>
      </w:r>
      <w:proofErr w:type="spellEnd"/>
      <w:r w:rsidR="0029342A" w:rsidRPr="0029342A">
        <w:rPr>
          <w:rFonts w:ascii="GHEA Grapalat" w:hAnsi="GHEA Grapalat"/>
          <w:b/>
          <w:i/>
        </w:rPr>
        <w:t>-2025/4</w:t>
      </w:r>
      <w:r w:rsidR="00B0206A" w:rsidRPr="006D2DF7">
        <w:rPr>
          <w:rFonts w:ascii="GHEA Grapalat" w:hAnsi="GHEA Grapalat"/>
          <w:spacing w:val="-6"/>
        </w:rPr>
        <w:t xml:space="preserve"> </w:t>
      </w:r>
      <w:r w:rsidR="00096865" w:rsidRPr="006D2DF7">
        <w:rPr>
          <w:rFonts w:ascii="GHEA Grapalat" w:hAnsi="GHEA Grapalat"/>
          <w:spacing w:val="-6"/>
        </w:rPr>
        <w:t>(далее — процедура).</w:t>
      </w:r>
    </w:p>
    <w:p w14:paraId="734E4E99"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E2A3B8B"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53B15FE"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6C78A96" w14:textId="77777777"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14:paraId="401C8A1D"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21EB4A69"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5A9269BF"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DEFA8CB" w14:textId="3EB79BBA"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A7154" w:rsidRPr="000A7154">
        <w:rPr>
          <w:rFonts w:ascii="GHEA Grapalat" w:hAnsi="GHEA Grapalat"/>
          <w:b/>
          <w:i w:val="0"/>
          <w:sz w:val="24"/>
          <w:szCs w:val="24"/>
        </w:rPr>
        <w:t xml:space="preserve"> </w:t>
      </w:r>
      <w:r w:rsidR="000A7154">
        <w:rPr>
          <w:rFonts w:ascii="GHEA Grapalat" w:hAnsi="GHEA Grapalat"/>
          <w:b/>
          <w:i w:val="0"/>
          <w:sz w:val="24"/>
          <w:szCs w:val="24"/>
        </w:rPr>
        <w:t>консультационных услуг</w:t>
      </w:r>
      <w:r w:rsidR="000A7154" w:rsidRPr="00117CC9">
        <w:rPr>
          <w:rFonts w:ascii="GHEA Grapalat" w:hAnsi="GHEA Grapalat"/>
          <w:b/>
          <w:i w:val="0"/>
          <w:sz w:val="24"/>
          <w:szCs w:val="24"/>
        </w:rPr>
        <w:t xml:space="preserve"> по разработке проектно-сметной </w:t>
      </w:r>
      <w:r w:rsidR="000A7154" w:rsidRPr="00D837A7">
        <w:rPr>
          <w:rFonts w:ascii="GHEA Grapalat" w:hAnsi="GHEA Grapalat"/>
          <w:b/>
          <w:iCs/>
          <w:sz w:val="24"/>
          <w:szCs w:val="24"/>
        </w:rPr>
        <w:t xml:space="preserve">документации </w:t>
      </w:r>
      <w:r w:rsidR="00D837A7" w:rsidRPr="00D837A7">
        <w:rPr>
          <w:rFonts w:ascii="Sylfaen" w:hAnsi="Sylfaen" w:cs="Arial"/>
          <w:b/>
          <w:iCs/>
          <w:sz w:val="24"/>
          <w:szCs w:val="24"/>
        </w:rPr>
        <w:t>реконструкции спортивного комплекса «Арнар» в общине Иджеван, Тавушский район</w:t>
      </w:r>
      <w:r w:rsidR="00D837A7"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0A7154" w:rsidRPr="000A7154">
        <w:rPr>
          <w:rFonts w:ascii="GHEA Grapalat" w:hAnsi="GHEA Grapalat"/>
          <w:b/>
          <w:i w:val="0"/>
          <w:sz w:val="24"/>
          <w:szCs w:val="24"/>
        </w:rPr>
        <w:t xml:space="preserve"> </w:t>
      </w:r>
      <w:r w:rsidR="000A7154">
        <w:rPr>
          <w:rFonts w:ascii="GHEA Grapalat" w:hAnsi="GHEA Grapalat"/>
          <w:b/>
          <w:i w:val="0"/>
          <w:sz w:val="24"/>
          <w:szCs w:val="24"/>
        </w:rPr>
        <w:t>общественноя организация</w:t>
      </w:r>
      <w:r w:rsidR="000A7154" w:rsidRPr="00117CC9">
        <w:rPr>
          <w:rFonts w:ascii="GHEA Grapalat" w:hAnsi="GHEA Grapalat"/>
          <w:b/>
          <w:i w:val="0"/>
          <w:sz w:val="24"/>
          <w:szCs w:val="24"/>
        </w:rPr>
        <w:t xml:space="preserve"> "федерация футбола Армении</w:t>
      </w:r>
      <w:r w:rsidR="000A7154">
        <w:rPr>
          <w:rFonts w:ascii="GHEA Grapalat" w:hAnsi="GHEA Grapalat"/>
          <w:b/>
          <w:i w:val="0"/>
          <w:sz w:val="24"/>
          <w:szCs w:val="24"/>
        </w:rPr>
        <w:t xml:space="preserve"> </w:t>
      </w:r>
      <w:r w:rsidRPr="009044F1">
        <w:rPr>
          <w:rFonts w:ascii="GHEA Grapalat" w:hAnsi="GHEA Grapalat"/>
          <w:i w:val="0"/>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324ECF53" w14:textId="77777777" w:rsidTr="00F32DDC">
        <w:trPr>
          <w:jc w:val="center"/>
        </w:trPr>
        <w:tc>
          <w:tcPr>
            <w:tcW w:w="2634" w:type="dxa"/>
            <w:gridSpan w:val="2"/>
            <w:vAlign w:val="center"/>
          </w:tcPr>
          <w:p w14:paraId="2E2B3682"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4AD6ECFF"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1F0E4C53" w14:textId="77777777" w:rsidTr="00970424">
        <w:trPr>
          <w:jc w:val="center"/>
        </w:trPr>
        <w:tc>
          <w:tcPr>
            <w:tcW w:w="1216" w:type="dxa"/>
            <w:vAlign w:val="center"/>
          </w:tcPr>
          <w:p w14:paraId="14747115"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5222E282" w14:textId="77777777"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1F5871B1"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14:paraId="0854807A" w14:textId="77777777" w:rsidTr="00970424">
        <w:trPr>
          <w:jc w:val="center"/>
        </w:trPr>
        <w:tc>
          <w:tcPr>
            <w:tcW w:w="1216" w:type="dxa"/>
            <w:vAlign w:val="center"/>
          </w:tcPr>
          <w:p w14:paraId="0292C866"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541EA607" w14:textId="1749CB5B" w:rsidR="00970424" w:rsidRPr="009044F1" w:rsidRDefault="0029342A" w:rsidP="005C10CC">
            <w:pPr>
              <w:pStyle w:val="BodyTextIndent2"/>
              <w:widowControl w:val="0"/>
              <w:spacing w:after="120" w:line="240" w:lineRule="auto"/>
              <w:ind w:firstLine="0"/>
              <w:jc w:val="center"/>
              <w:rPr>
                <w:rFonts w:ascii="GHEA Grapalat" w:hAnsi="GHEA Grapalat"/>
                <w:sz w:val="24"/>
                <w:szCs w:val="24"/>
              </w:rPr>
            </w:pPr>
            <w:r>
              <w:rPr>
                <w:rFonts w:ascii="Sylfaen" w:hAnsi="Sylfaen"/>
                <w:sz w:val="18"/>
                <w:lang w:val="en-GB"/>
              </w:rPr>
              <w:t>45,000,000</w:t>
            </w:r>
          </w:p>
        </w:tc>
        <w:tc>
          <w:tcPr>
            <w:tcW w:w="6600" w:type="dxa"/>
            <w:vAlign w:val="center"/>
          </w:tcPr>
          <w:p w14:paraId="36D4447F" w14:textId="7CBD2DA4" w:rsidR="00970424" w:rsidRPr="009044F1" w:rsidRDefault="00970424" w:rsidP="00B46D58">
            <w:pPr>
              <w:pStyle w:val="BodyTextIndent2"/>
              <w:widowControl w:val="0"/>
              <w:spacing w:after="120" w:line="240" w:lineRule="auto"/>
              <w:ind w:firstLine="0"/>
              <w:rPr>
                <w:rFonts w:ascii="GHEA Grapalat" w:hAnsi="GHEA Grapalat"/>
                <w:sz w:val="24"/>
                <w:szCs w:val="24"/>
                <w:u w:val="single"/>
                <w:vertAlign w:val="subscript"/>
              </w:rPr>
            </w:pPr>
            <w:r w:rsidRPr="009044F1">
              <w:rPr>
                <w:rFonts w:ascii="GHEA Grapalat" w:hAnsi="GHEA Grapalat"/>
                <w:sz w:val="24"/>
                <w:szCs w:val="24"/>
                <w:u w:val="single"/>
              </w:rPr>
              <w:t>"</w:t>
            </w:r>
            <w:r w:rsidR="006516C8" w:rsidRPr="00435A29">
              <w:rPr>
                <w:rFonts w:ascii="Sylfaen" w:hAnsi="Sylfaen"/>
                <w:b/>
                <w:lang w:val="hy-AM"/>
              </w:rPr>
              <w:t xml:space="preserve">Консультационные услуги по разработке проектно-сметной документации </w:t>
            </w:r>
            <w:r w:rsidR="00A70A6F" w:rsidRPr="00A70A6F">
              <w:rPr>
                <w:rFonts w:ascii="Sylfaen" w:hAnsi="Sylfaen"/>
                <w:b/>
                <w:lang w:val="hy-AM"/>
              </w:rPr>
              <w:t>реконструкции спортивного комплекса «Арнар» в общине Иджеван, Тавушский район</w:t>
            </w:r>
          </w:p>
        </w:tc>
      </w:tr>
    </w:tbl>
    <w:p w14:paraId="2CD16E9C"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798D298A" w14:textId="77777777" w:rsidR="0085236E" w:rsidRPr="009044F1" w:rsidRDefault="00180B4B"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33A8E2F9" w14:textId="77777777" w:rsidTr="006D1826">
        <w:trPr>
          <w:jc w:val="center"/>
        </w:trPr>
        <w:tc>
          <w:tcPr>
            <w:tcW w:w="6356" w:type="dxa"/>
            <w:gridSpan w:val="2"/>
          </w:tcPr>
          <w:p w14:paraId="377F8F4A"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06E21444" w14:textId="77777777" w:rsidTr="006D1826">
        <w:trPr>
          <w:jc w:val="center"/>
        </w:trPr>
        <w:tc>
          <w:tcPr>
            <w:tcW w:w="2580" w:type="dxa"/>
            <w:vAlign w:val="center"/>
          </w:tcPr>
          <w:p w14:paraId="7118432B"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4AD5CB39"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14:paraId="5FF163F8" w14:textId="77777777" w:rsidTr="006D1826">
        <w:trPr>
          <w:jc w:val="center"/>
        </w:trPr>
        <w:tc>
          <w:tcPr>
            <w:tcW w:w="2580" w:type="dxa"/>
          </w:tcPr>
          <w:p w14:paraId="2A301DEA" w14:textId="77777777" w:rsidR="0085236E" w:rsidRPr="009044F1" w:rsidRDefault="0085236E" w:rsidP="00B46D58">
            <w:pPr>
              <w:widowControl w:val="0"/>
              <w:spacing w:after="120"/>
              <w:jc w:val="center"/>
              <w:rPr>
                <w:rFonts w:ascii="GHEA Grapalat" w:hAnsi="GHEA Grapalat"/>
              </w:rPr>
            </w:pPr>
          </w:p>
        </w:tc>
        <w:tc>
          <w:tcPr>
            <w:tcW w:w="3776" w:type="dxa"/>
          </w:tcPr>
          <w:p w14:paraId="12F8701A" w14:textId="77777777" w:rsidR="0085236E" w:rsidRPr="009044F1" w:rsidRDefault="0085236E" w:rsidP="00B46D58">
            <w:pPr>
              <w:widowControl w:val="0"/>
              <w:spacing w:after="120"/>
              <w:jc w:val="center"/>
              <w:rPr>
                <w:rFonts w:ascii="GHEA Grapalat" w:hAnsi="GHEA Grapalat"/>
              </w:rPr>
            </w:pPr>
          </w:p>
        </w:tc>
      </w:tr>
      <w:tr w:rsidR="0085236E" w:rsidRPr="009044F1" w14:paraId="07FD2169" w14:textId="77777777" w:rsidTr="006D1826">
        <w:trPr>
          <w:jc w:val="center"/>
        </w:trPr>
        <w:tc>
          <w:tcPr>
            <w:tcW w:w="2580" w:type="dxa"/>
          </w:tcPr>
          <w:p w14:paraId="4A9508B8" w14:textId="77777777" w:rsidR="0085236E" w:rsidRPr="009044F1" w:rsidRDefault="0085236E" w:rsidP="00B46D58">
            <w:pPr>
              <w:widowControl w:val="0"/>
              <w:spacing w:after="120"/>
              <w:jc w:val="center"/>
              <w:rPr>
                <w:rFonts w:ascii="GHEA Grapalat" w:hAnsi="GHEA Grapalat"/>
              </w:rPr>
            </w:pPr>
          </w:p>
        </w:tc>
        <w:tc>
          <w:tcPr>
            <w:tcW w:w="3776" w:type="dxa"/>
          </w:tcPr>
          <w:p w14:paraId="527C5CB3" w14:textId="77777777" w:rsidR="0085236E" w:rsidRPr="009044F1" w:rsidRDefault="0085236E" w:rsidP="00B46D58">
            <w:pPr>
              <w:widowControl w:val="0"/>
              <w:spacing w:after="120"/>
              <w:jc w:val="center"/>
              <w:rPr>
                <w:rFonts w:ascii="GHEA Grapalat" w:hAnsi="GHEA Grapalat"/>
              </w:rPr>
            </w:pPr>
          </w:p>
        </w:tc>
      </w:tr>
    </w:tbl>
    <w:p w14:paraId="14F77F95" w14:textId="77777777"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75E620B6" w14:textId="77777777" w:rsidR="00096865" w:rsidRPr="009044F1" w:rsidRDefault="00096865" w:rsidP="00B46D58">
      <w:pPr>
        <w:widowControl w:val="0"/>
        <w:spacing w:after="160"/>
        <w:ind w:firstLine="567"/>
        <w:jc w:val="center"/>
        <w:rPr>
          <w:rFonts w:ascii="GHEA Grapalat" w:hAnsi="GHEA Grapalat" w:cs="Sylfaen"/>
          <w:i/>
        </w:rPr>
      </w:pPr>
    </w:p>
    <w:p w14:paraId="1881DF0E"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956D628" w14:textId="77777777" w:rsidR="00BD2C67" w:rsidRPr="001115E9" w:rsidRDefault="00BD2C67" w:rsidP="00B46D58">
      <w:pPr>
        <w:widowControl w:val="0"/>
        <w:tabs>
          <w:tab w:val="left" w:pos="1134"/>
        </w:tabs>
        <w:spacing w:after="160"/>
        <w:ind w:firstLine="567"/>
        <w:jc w:val="both"/>
        <w:rPr>
          <w:rFonts w:ascii="GHEA Grapalat" w:hAnsi="GHEA Grapalat"/>
        </w:rPr>
      </w:pPr>
    </w:p>
    <w:p w14:paraId="23628D9B"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6DF3B5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CF35B4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w:t>
      </w:r>
      <w:r w:rsidRPr="009044F1">
        <w:rPr>
          <w:rFonts w:ascii="GHEA Grapalat" w:hAnsi="GHEA Grapalat"/>
        </w:rPr>
        <w:lastRenderedPageBreak/>
        <w:t>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6F00BBB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0A2EDD1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2E45B0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85D531"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2509FFB"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A16183C"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CAC642E"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4C8BFCE5"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3171C245"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7436AC2D"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07835C0" w14:textId="77777777" w:rsidR="00442034" w:rsidRPr="00470580" w:rsidRDefault="00442034" w:rsidP="00442034">
      <w:pPr>
        <w:widowControl w:val="0"/>
        <w:tabs>
          <w:tab w:val="left" w:pos="1134"/>
        </w:tabs>
        <w:spacing w:after="160"/>
        <w:ind w:firstLine="567"/>
        <w:jc w:val="both"/>
        <w:rPr>
          <w:rFonts w:ascii="GHEA Grapalat" w:hAnsi="GHEA Grapalat"/>
        </w:rPr>
      </w:pPr>
      <w:r w:rsidRPr="0055523E">
        <w:rPr>
          <w:rFonts w:ascii="GHEA Grapalat" w:hAnsi="GHEA Grapalat"/>
        </w:rPr>
        <w:t>2.2.</w:t>
      </w:r>
      <w:r w:rsidRPr="00470580">
        <w:rPr>
          <w:rFonts w:ascii="GHEA Grapalat" w:hAnsi="GHEA Grapalat"/>
        </w:rPr>
        <w:t>1</w:t>
      </w:r>
      <w:r w:rsidRPr="0055523E">
        <w:rPr>
          <w:rFonts w:ascii="GHEA Grapalat" w:hAnsi="GHEA Grapalat"/>
        </w:rPr>
        <w:t xml:space="preserve"> </w:t>
      </w:r>
      <w:r w:rsidRPr="00470580">
        <w:rPr>
          <w:rFonts w:ascii="GHEA Grapalat" w:hAnsi="GHEA Grapalat"/>
        </w:rPr>
        <w:t>Минимальный критерий квалификации персонала-70%</w:t>
      </w:r>
    </w:p>
    <w:p w14:paraId="4EB30D3F" w14:textId="77777777" w:rsidR="00442034" w:rsidRPr="00470580" w:rsidRDefault="00442034" w:rsidP="00442034">
      <w:pPr>
        <w:pStyle w:val="HTMLPreformatted"/>
        <w:shd w:val="clear" w:color="auto" w:fill="F8F9FA"/>
        <w:spacing w:line="276" w:lineRule="auto"/>
        <w:jc w:val="both"/>
        <w:rPr>
          <w:rFonts w:ascii="GHEA Grapalat" w:hAnsi="GHEA Grapalat" w:cs="Times New Roman"/>
          <w:b/>
          <w:sz w:val="24"/>
          <w:szCs w:val="24"/>
          <w:lang w:val="ru-RU" w:eastAsia="ru-RU" w:bidi="ru-RU"/>
        </w:rPr>
      </w:pPr>
      <w:r w:rsidRPr="00470580">
        <w:rPr>
          <w:rFonts w:ascii="GHEA Grapalat" w:hAnsi="GHEA Grapalat" w:cs="Times New Roman"/>
          <w:b/>
          <w:sz w:val="24"/>
          <w:szCs w:val="24"/>
          <w:lang w:val="ru-RU" w:eastAsia="ru-RU" w:bidi="ru-RU"/>
        </w:rPr>
        <w:t>А. В состав персонала, представляемого организацией, должны быть включены следующие необходимые специалисты:</w:t>
      </w:r>
    </w:p>
    <w:p w14:paraId="46100586" w14:textId="77777777" w:rsidR="00442034" w:rsidRPr="00470580" w:rsidRDefault="00442034" w:rsidP="00442034">
      <w:pPr>
        <w:widowControl w:val="0"/>
        <w:tabs>
          <w:tab w:val="left" w:pos="1134"/>
        </w:tabs>
        <w:spacing w:after="160"/>
        <w:ind w:firstLine="567"/>
        <w:jc w:val="both"/>
        <w:rPr>
          <w:rFonts w:ascii="GHEA Grapalat" w:hAnsi="GHEA Grapala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5"/>
        <w:gridCol w:w="2285"/>
        <w:gridCol w:w="3577"/>
      </w:tblGrid>
      <w:tr w:rsidR="00442034" w:rsidRPr="007B29D3" w14:paraId="6B87B949" w14:textId="77777777" w:rsidTr="00442034">
        <w:tc>
          <w:tcPr>
            <w:tcW w:w="5000" w:type="pct"/>
            <w:gridSpan w:val="3"/>
            <w:tcBorders>
              <w:top w:val="single" w:sz="4" w:space="0" w:color="auto"/>
              <w:left w:val="single" w:sz="4" w:space="0" w:color="auto"/>
              <w:bottom w:val="single" w:sz="4" w:space="0" w:color="auto"/>
              <w:right w:val="single" w:sz="4" w:space="0" w:color="auto"/>
            </w:tcBorders>
            <w:vAlign w:val="center"/>
          </w:tcPr>
          <w:p w14:paraId="6FB0C523" w14:textId="77777777" w:rsidR="00442034" w:rsidRPr="007B29D3" w:rsidRDefault="00442034" w:rsidP="00120954">
            <w:pPr>
              <w:jc w:val="center"/>
              <w:rPr>
                <w:rFonts w:ascii="Sylfaen" w:hAnsi="Sylfaen" w:cs="Arial"/>
                <w:lang w:val="hy-AM"/>
              </w:rPr>
            </w:pPr>
            <w:r w:rsidRPr="007B29D3">
              <w:rPr>
                <w:rFonts w:ascii="Sylfaen" w:hAnsi="Sylfaen" w:cs="Arial"/>
              </w:rPr>
              <w:lastRenderedPageBreak/>
              <w:t>Специалисты</w:t>
            </w:r>
            <w:r w:rsidRPr="007B29D3">
              <w:rPr>
                <w:rFonts w:ascii="Sylfaen" w:hAnsi="Sylfaen" w:cs="Arial"/>
                <w:lang w:val="hy-AM"/>
              </w:rPr>
              <w:t>***</w:t>
            </w:r>
          </w:p>
        </w:tc>
      </w:tr>
      <w:tr w:rsidR="00442034" w:rsidRPr="007B29D3" w14:paraId="77378FB6" w14:textId="77777777" w:rsidTr="00442034">
        <w:tblPrEx>
          <w:tblLook w:val="01E0" w:firstRow="1" w:lastRow="1" w:firstColumn="1" w:lastColumn="1" w:noHBand="0" w:noVBand="0"/>
        </w:tblPrEx>
        <w:tc>
          <w:tcPr>
            <w:tcW w:w="1844" w:type="pct"/>
            <w:vMerge w:val="restart"/>
            <w:vAlign w:val="center"/>
          </w:tcPr>
          <w:p w14:paraId="50DC232C" w14:textId="77777777" w:rsidR="00442034" w:rsidRPr="007B29D3" w:rsidRDefault="00442034" w:rsidP="00120954">
            <w:pPr>
              <w:jc w:val="center"/>
              <w:rPr>
                <w:rFonts w:ascii="Sylfaen" w:hAnsi="Sylfaen" w:cs="Arial"/>
                <w:highlight w:val="yellow"/>
              </w:rPr>
            </w:pPr>
            <w:r w:rsidRPr="007B29D3">
              <w:rPr>
                <w:rFonts w:ascii="Sylfaen" w:hAnsi="Sylfaen" w:cs="Sylfaen"/>
              </w:rPr>
              <w:t>квалификация</w:t>
            </w:r>
          </w:p>
        </w:tc>
        <w:tc>
          <w:tcPr>
            <w:tcW w:w="3156" w:type="pct"/>
            <w:gridSpan w:val="2"/>
          </w:tcPr>
          <w:p w14:paraId="283E405A" w14:textId="77777777" w:rsidR="00442034" w:rsidRPr="007B29D3" w:rsidRDefault="00442034" w:rsidP="00120954">
            <w:pPr>
              <w:ind w:firstLine="567"/>
              <w:jc w:val="center"/>
              <w:rPr>
                <w:rFonts w:ascii="Sylfaen" w:hAnsi="Sylfaen" w:cs="Arial"/>
              </w:rPr>
            </w:pPr>
            <w:r w:rsidRPr="007B29D3">
              <w:rPr>
                <w:rFonts w:ascii="Sylfaen" w:hAnsi="Sylfaen" w:cs="Sylfaen"/>
              </w:rPr>
              <w:t>опыт работы</w:t>
            </w:r>
          </w:p>
        </w:tc>
      </w:tr>
      <w:tr w:rsidR="00442034" w:rsidRPr="00E21101" w14:paraId="53012EDB" w14:textId="77777777" w:rsidTr="00442034">
        <w:tblPrEx>
          <w:tblLook w:val="01E0" w:firstRow="1" w:lastRow="1" w:firstColumn="1" w:lastColumn="1" w:noHBand="0" w:noVBand="0"/>
        </w:tblPrEx>
        <w:tc>
          <w:tcPr>
            <w:tcW w:w="1844" w:type="pct"/>
            <w:vMerge/>
          </w:tcPr>
          <w:p w14:paraId="29914336" w14:textId="77777777" w:rsidR="00442034" w:rsidRPr="007B29D3" w:rsidRDefault="00442034" w:rsidP="00120954">
            <w:pPr>
              <w:ind w:firstLine="567"/>
              <w:jc w:val="both"/>
              <w:rPr>
                <w:rFonts w:ascii="Sylfaen" w:hAnsi="Sylfaen" w:cs="Arial Armenian"/>
                <w:highlight w:val="yellow"/>
              </w:rPr>
            </w:pPr>
          </w:p>
        </w:tc>
        <w:tc>
          <w:tcPr>
            <w:tcW w:w="1230" w:type="pct"/>
          </w:tcPr>
          <w:p w14:paraId="44CC3F77" w14:textId="77777777" w:rsidR="00442034" w:rsidRPr="007B29D3" w:rsidRDefault="00442034" w:rsidP="00120954">
            <w:pPr>
              <w:jc w:val="center"/>
              <w:rPr>
                <w:rFonts w:ascii="Sylfaen" w:hAnsi="Sylfaen" w:cs="Arial"/>
              </w:rPr>
            </w:pPr>
            <w:r w:rsidRPr="007B29D3">
              <w:rPr>
                <w:rFonts w:ascii="Sylfaen" w:hAnsi="Sylfaen" w:cs="Sylfaen"/>
              </w:rPr>
              <w:t>Срок</w:t>
            </w:r>
          </w:p>
        </w:tc>
        <w:tc>
          <w:tcPr>
            <w:tcW w:w="1926" w:type="pct"/>
            <w:vAlign w:val="center"/>
          </w:tcPr>
          <w:p w14:paraId="6AAB91B1" w14:textId="77777777" w:rsidR="00442034" w:rsidRPr="007B29D3" w:rsidRDefault="00442034" w:rsidP="00120954">
            <w:pPr>
              <w:jc w:val="center"/>
              <w:rPr>
                <w:rFonts w:ascii="Sylfaen" w:hAnsi="Sylfaen" w:cs="Arial"/>
              </w:rPr>
            </w:pPr>
            <w:r w:rsidRPr="007B29D3">
              <w:rPr>
                <w:rFonts w:ascii="Sylfaen" w:hAnsi="Sylfaen" w:cs="Sylfaen"/>
              </w:rPr>
              <w:t>сфера деятельности и проделанная работа</w:t>
            </w:r>
          </w:p>
        </w:tc>
      </w:tr>
      <w:tr w:rsidR="00442034" w:rsidRPr="007B29D3" w14:paraId="21FD94F1" w14:textId="77777777" w:rsidTr="00442034">
        <w:tblPrEx>
          <w:tblLook w:val="01E0" w:firstRow="1" w:lastRow="1" w:firstColumn="1" w:lastColumn="1" w:noHBand="0" w:noVBand="0"/>
        </w:tblPrEx>
        <w:tc>
          <w:tcPr>
            <w:tcW w:w="5000" w:type="pct"/>
            <w:gridSpan w:val="3"/>
            <w:vAlign w:val="center"/>
          </w:tcPr>
          <w:p w14:paraId="6F6F758D" w14:textId="77777777" w:rsidR="00442034" w:rsidRPr="007B29D3" w:rsidRDefault="00442034" w:rsidP="00120954">
            <w:pPr>
              <w:rPr>
                <w:rFonts w:ascii="Sylfaen" w:hAnsi="Sylfaen" w:cs="Arial Armenian"/>
                <w:b/>
                <w:highlight w:val="yellow"/>
                <w:lang w:val="hy-AM"/>
              </w:rPr>
            </w:pPr>
            <w:r w:rsidRPr="007B29D3">
              <w:rPr>
                <w:rFonts w:ascii="Sylfaen" w:hAnsi="Sylfaen"/>
                <w:b/>
                <w:color w:val="000000"/>
                <w:lang w:val="hy-AM"/>
              </w:rPr>
              <w:t>Основной персонал ****</w:t>
            </w:r>
          </w:p>
        </w:tc>
      </w:tr>
      <w:tr w:rsidR="00442034" w:rsidRPr="007B29D3" w14:paraId="0314A679" w14:textId="77777777" w:rsidTr="00442034">
        <w:tblPrEx>
          <w:tblLook w:val="01E0" w:firstRow="1" w:lastRow="1" w:firstColumn="1" w:lastColumn="1" w:noHBand="0" w:noVBand="0"/>
        </w:tblPrEx>
        <w:tc>
          <w:tcPr>
            <w:tcW w:w="1844" w:type="pct"/>
            <w:vAlign w:val="center"/>
          </w:tcPr>
          <w:p w14:paraId="184798A0" w14:textId="77777777" w:rsidR="00442034" w:rsidRPr="00207406" w:rsidRDefault="00442034" w:rsidP="00120954">
            <w:pPr>
              <w:rPr>
                <w:rFonts w:ascii="Sylfaen" w:hAnsi="Sylfaen"/>
                <w:color w:val="000000"/>
                <w:highlight w:val="yellow"/>
              </w:rPr>
            </w:pPr>
            <w:r>
              <w:rPr>
                <w:rFonts w:ascii="Sylfaen" w:hAnsi="Sylfaen"/>
                <w:color w:val="000000"/>
                <w:lang w:val="hy-AM"/>
              </w:rPr>
              <w:t>-</w:t>
            </w:r>
          </w:p>
        </w:tc>
        <w:tc>
          <w:tcPr>
            <w:tcW w:w="1230" w:type="pct"/>
            <w:shd w:val="clear" w:color="auto" w:fill="auto"/>
            <w:vAlign w:val="center"/>
          </w:tcPr>
          <w:p w14:paraId="0DB6F903" w14:textId="77777777" w:rsidR="00442034" w:rsidRPr="00423AE7"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3F7B951F" w14:textId="77777777" w:rsidR="00442034" w:rsidRPr="007B29D3" w:rsidRDefault="00442034" w:rsidP="00120954">
            <w:pPr>
              <w:ind w:firstLine="567"/>
              <w:jc w:val="center"/>
              <w:rPr>
                <w:rFonts w:ascii="Sylfaen" w:hAnsi="Sylfaen" w:cs="Arial Armenian"/>
                <w:highlight w:val="yellow"/>
              </w:rPr>
            </w:pPr>
            <w:r>
              <w:rPr>
                <w:rFonts w:ascii="Sylfaen" w:hAnsi="Sylfaen" w:cs="Sylfaen"/>
                <w:color w:val="000000"/>
              </w:rPr>
              <w:t>р</w:t>
            </w:r>
            <w:r w:rsidRPr="00207406">
              <w:rPr>
                <w:rFonts w:ascii="Sylfaen" w:hAnsi="Sylfaen" w:cs="Sylfaen"/>
                <w:color w:val="000000"/>
              </w:rPr>
              <w:t>уководитель группы</w:t>
            </w:r>
          </w:p>
        </w:tc>
      </w:tr>
      <w:tr w:rsidR="00442034" w:rsidRPr="007B29D3" w14:paraId="27AF7496" w14:textId="77777777" w:rsidTr="00442034">
        <w:tblPrEx>
          <w:tblLook w:val="01E0" w:firstRow="1" w:lastRow="1" w:firstColumn="1" w:lastColumn="1" w:noHBand="0" w:noVBand="0"/>
        </w:tblPrEx>
        <w:tc>
          <w:tcPr>
            <w:tcW w:w="1844" w:type="pct"/>
            <w:vAlign w:val="center"/>
          </w:tcPr>
          <w:p w14:paraId="4A432C20" w14:textId="77777777" w:rsidR="00442034" w:rsidRPr="00825FEE" w:rsidRDefault="00442034" w:rsidP="00120954">
            <w:pPr>
              <w:rPr>
                <w:rFonts w:ascii="Sylfaen" w:hAnsi="Sylfaen"/>
                <w:color w:val="000000"/>
              </w:rPr>
            </w:pPr>
            <w:r>
              <w:rPr>
                <w:rFonts w:ascii="Sylfaen" w:hAnsi="Sylfaen"/>
                <w:color w:val="000000"/>
              </w:rPr>
              <w:t>Архитектор</w:t>
            </w:r>
          </w:p>
        </w:tc>
        <w:tc>
          <w:tcPr>
            <w:tcW w:w="1230" w:type="pct"/>
            <w:shd w:val="clear" w:color="auto" w:fill="auto"/>
            <w:vAlign w:val="center"/>
          </w:tcPr>
          <w:p w14:paraId="0E009C00" w14:textId="77777777" w:rsidR="00442034"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486D6459" w14:textId="77777777" w:rsidR="00442034" w:rsidRPr="003A4985" w:rsidRDefault="00442034" w:rsidP="00120954">
            <w:r>
              <w:rPr>
                <w:rFonts w:ascii="Sylfaen" w:hAnsi="Sylfaen"/>
                <w:color w:val="000000"/>
              </w:rPr>
              <w:t>Архитектор</w:t>
            </w:r>
          </w:p>
        </w:tc>
      </w:tr>
      <w:tr w:rsidR="00442034" w:rsidRPr="007B29D3" w14:paraId="7D9DEDDD" w14:textId="77777777" w:rsidTr="00442034">
        <w:tblPrEx>
          <w:tblLook w:val="01E0" w:firstRow="1" w:lastRow="1" w:firstColumn="1" w:lastColumn="1" w:noHBand="0" w:noVBand="0"/>
        </w:tblPrEx>
        <w:tc>
          <w:tcPr>
            <w:tcW w:w="1844" w:type="pct"/>
            <w:vAlign w:val="center"/>
          </w:tcPr>
          <w:p w14:paraId="1118788F" w14:textId="77777777" w:rsidR="00442034" w:rsidRPr="00825FEE" w:rsidRDefault="00442034" w:rsidP="00120954">
            <w:pPr>
              <w:rPr>
                <w:rFonts w:ascii="Sylfaen" w:hAnsi="Sylfaen"/>
                <w:color w:val="000000"/>
              </w:rPr>
            </w:pPr>
            <w:r>
              <w:rPr>
                <w:rFonts w:ascii="Sylfaen" w:hAnsi="Sylfaen"/>
                <w:color w:val="000000"/>
              </w:rPr>
              <w:t>Инженер-конструктор</w:t>
            </w:r>
          </w:p>
        </w:tc>
        <w:tc>
          <w:tcPr>
            <w:tcW w:w="1230" w:type="pct"/>
            <w:shd w:val="clear" w:color="auto" w:fill="auto"/>
            <w:vAlign w:val="center"/>
          </w:tcPr>
          <w:p w14:paraId="72D5C629" w14:textId="77777777" w:rsidR="00442034"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0E20064A" w14:textId="77777777" w:rsidR="00442034" w:rsidRPr="003A4985" w:rsidRDefault="00442034" w:rsidP="00120954">
            <w:r>
              <w:rPr>
                <w:rFonts w:ascii="Sylfaen" w:hAnsi="Sylfaen"/>
                <w:color w:val="000000"/>
              </w:rPr>
              <w:t>Инженер-конструктор</w:t>
            </w:r>
          </w:p>
        </w:tc>
      </w:tr>
      <w:tr w:rsidR="00442034" w:rsidRPr="007B29D3" w14:paraId="535021EE" w14:textId="77777777" w:rsidTr="00442034">
        <w:tblPrEx>
          <w:tblLook w:val="01E0" w:firstRow="1" w:lastRow="1" w:firstColumn="1" w:lastColumn="1" w:noHBand="0" w:noVBand="0"/>
        </w:tblPrEx>
        <w:tc>
          <w:tcPr>
            <w:tcW w:w="1844" w:type="pct"/>
            <w:vAlign w:val="center"/>
          </w:tcPr>
          <w:p w14:paraId="2EBB4533" w14:textId="77777777" w:rsidR="00442034" w:rsidRPr="00825FEE" w:rsidRDefault="00442034" w:rsidP="00120954">
            <w:pPr>
              <w:rPr>
                <w:rFonts w:ascii="Sylfaen" w:hAnsi="Sylfaen"/>
                <w:color w:val="000000"/>
                <w:highlight w:val="yellow"/>
              </w:rPr>
            </w:pPr>
            <w:r w:rsidRPr="003A4985">
              <w:rPr>
                <w:rFonts w:ascii="Sylfaen" w:hAnsi="Sylfaen"/>
                <w:color w:val="000000"/>
              </w:rPr>
              <w:t>Специалист по</w:t>
            </w:r>
            <w:r>
              <w:rPr>
                <w:rFonts w:ascii="Sylfaen" w:hAnsi="Sylfaen"/>
                <w:color w:val="000000"/>
              </w:rPr>
              <w:t xml:space="preserve"> электроснабжению</w:t>
            </w:r>
          </w:p>
        </w:tc>
        <w:tc>
          <w:tcPr>
            <w:tcW w:w="1230" w:type="pct"/>
            <w:shd w:val="clear" w:color="auto" w:fill="auto"/>
            <w:vAlign w:val="center"/>
          </w:tcPr>
          <w:p w14:paraId="615A9090" w14:textId="77777777" w:rsidR="00442034" w:rsidRPr="00423AE7" w:rsidRDefault="00442034" w:rsidP="00120954">
            <w:pPr>
              <w:ind w:firstLine="567"/>
              <w:jc w:val="center"/>
              <w:rPr>
                <w:rFonts w:ascii="Sylfaen" w:hAnsi="Sylfaen" w:cs="Arial Armenian"/>
              </w:rPr>
            </w:pPr>
            <w:r>
              <w:rPr>
                <w:rFonts w:ascii="Sylfaen" w:hAnsi="Sylfaen" w:cs="Arial Armenian"/>
              </w:rPr>
              <w:t>3 лет</w:t>
            </w:r>
          </w:p>
        </w:tc>
        <w:tc>
          <w:tcPr>
            <w:tcW w:w="1926" w:type="pct"/>
            <w:shd w:val="clear" w:color="auto" w:fill="auto"/>
          </w:tcPr>
          <w:p w14:paraId="6A68D8C0" w14:textId="77777777" w:rsidR="00442034" w:rsidRDefault="00442034" w:rsidP="00120954">
            <w:pPr>
              <w:jc w:val="center"/>
            </w:pPr>
            <w:r w:rsidRPr="003A4985">
              <w:t xml:space="preserve">специалист </w:t>
            </w:r>
            <w:r w:rsidRPr="003A4985">
              <w:rPr>
                <w:rFonts w:ascii="Sylfaen" w:hAnsi="Sylfaen"/>
                <w:color w:val="000000"/>
              </w:rPr>
              <w:t>по</w:t>
            </w:r>
            <w:r>
              <w:rPr>
                <w:rFonts w:ascii="Sylfaen" w:hAnsi="Sylfaen"/>
                <w:color w:val="000000"/>
              </w:rPr>
              <w:t xml:space="preserve"> электроснабжению</w:t>
            </w:r>
          </w:p>
        </w:tc>
      </w:tr>
      <w:tr w:rsidR="00442034" w:rsidRPr="007B29D3" w14:paraId="57496AE5" w14:textId="77777777" w:rsidTr="00442034">
        <w:tblPrEx>
          <w:tblLook w:val="01E0" w:firstRow="1" w:lastRow="1" w:firstColumn="1" w:lastColumn="1" w:noHBand="0" w:noVBand="0"/>
        </w:tblPrEx>
        <w:tc>
          <w:tcPr>
            <w:tcW w:w="1844" w:type="pct"/>
            <w:vAlign w:val="center"/>
          </w:tcPr>
          <w:p w14:paraId="44327BAE" w14:textId="77777777" w:rsidR="00442034" w:rsidRPr="007B29D3" w:rsidRDefault="00442034" w:rsidP="00120954">
            <w:pPr>
              <w:rPr>
                <w:rFonts w:ascii="Sylfaen" w:hAnsi="Sylfaen"/>
                <w:color w:val="000000"/>
                <w:highlight w:val="yellow"/>
                <w:lang w:val="hy-AM"/>
              </w:rPr>
            </w:pPr>
            <w:r w:rsidRPr="003A4985">
              <w:rPr>
                <w:rFonts w:ascii="Sylfaen" w:hAnsi="Sylfaen"/>
                <w:color w:val="000000"/>
                <w:lang w:val="hy-AM"/>
              </w:rPr>
              <w:t>Специалист по водоснабжению</w:t>
            </w:r>
          </w:p>
        </w:tc>
        <w:tc>
          <w:tcPr>
            <w:tcW w:w="1230" w:type="pct"/>
            <w:shd w:val="clear" w:color="auto" w:fill="auto"/>
            <w:vAlign w:val="center"/>
          </w:tcPr>
          <w:p w14:paraId="5FBFA258" w14:textId="77777777" w:rsidR="00442034" w:rsidRPr="00423AE7" w:rsidRDefault="00442034" w:rsidP="00120954">
            <w:pPr>
              <w:ind w:firstLine="567"/>
              <w:jc w:val="center"/>
              <w:rPr>
                <w:rFonts w:ascii="Sylfaen" w:hAnsi="Sylfaen" w:cs="Arial Armenian"/>
                <w:lang w:val="hy-AM"/>
              </w:rPr>
            </w:pPr>
            <w:r>
              <w:rPr>
                <w:rFonts w:ascii="Sylfaen" w:hAnsi="Sylfaen" w:cs="Arial Armenian"/>
              </w:rPr>
              <w:t xml:space="preserve">3 </w:t>
            </w:r>
            <w:r w:rsidRPr="00423AE7">
              <w:rPr>
                <w:rFonts w:ascii="Sylfaen" w:hAnsi="Sylfaen" w:cs="Arial Armenian"/>
              </w:rPr>
              <w:t>года</w:t>
            </w:r>
          </w:p>
        </w:tc>
        <w:tc>
          <w:tcPr>
            <w:tcW w:w="1926" w:type="pct"/>
            <w:shd w:val="clear" w:color="auto" w:fill="auto"/>
          </w:tcPr>
          <w:p w14:paraId="55C3E588" w14:textId="77777777" w:rsidR="00442034" w:rsidRDefault="00442034" w:rsidP="00120954">
            <w:pPr>
              <w:jc w:val="center"/>
            </w:pPr>
            <w:r w:rsidRPr="003A4985">
              <w:rPr>
                <w:rFonts w:ascii="Sylfaen" w:hAnsi="Sylfaen"/>
                <w:color w:val="000000"/>
              </w:rPr>
              <w:t>Специалист по водоснабжению</w:t>
            </w:r>
          </w:p>
        </w:tc>
      </w:tr>
      <w:tr w:rsidR="00442034" w:rsidRPr="007B29D3" w14:paraId="50729B4E" w14:textId="77777777" w:rsidTr="00442034">
        <w:tblPrEx>
          <w:tblLook w:val="01E0" w:firstRow="1" w:lastRow="1" w:firstColumn="1" w:lastColumn="1" w:noHBand="0" w:noVBand="0"/>
        </w:tblPrEx>
        <w:tc>
          <w:tcPr>
            <w:tcW w:w="5000" w:type="pct"/>
            <w:gridSpan w:val="3"/>
            <w:vAlign w:val="center"/>
          </w:tcPr>
          <w:p w14:paraId="3696C0E3" w14:textId="77777777" w:rsidR="00442034" w:rsidRPr="007B29D3" w:rsidRDefault="00442034" w:rsidP="00120954">
            <w:pPr>
              <w:rPr>
                <w:rFonts w:ascii="Sylfaen" w:hAnsi="Sylfaen" w:cs="Sylfaen"/>
                <w:b/>
                <w:color w:val="000000"/>
                <w:lang w:val="hy-AM"/>
              </w:rPr>
            </w:pPr>
            <w:r w:rsidRPr="007B29D3">
              <w:rPr>
                <w:rFonts w:ascii="Sylfaen" w:hAnsi="Sylfaen" w:cs="Sylfaen"/>
                <w:b/>
                <w:color w:val="000000"/>
                <w:lang w:val="hy-AM"/>
              </w:rPr>
              <w:t>Не основной персонал</w:t>
            </w:r>
          </w:p>
        </w:tc>
      </w:tr>
      <w:tr w:rsidR="00442034" w:rsidRPr="007B29D3" w14:paraId="2337479F" w14:textId="77777777" w:rsidTr="00442034">
        <w:tblPrEx>
          <w:tblLook w:val="01E0" w:firstRow="1" w:lastRow="1" w:firstColumn="1" w:lastColumn="1" w:noHBand="0" w:noVBand="0"/>
        </w:tblPrEx>
        <w:tc>
          <w:tcPr>
            <w:tcW w:w="1844" w:type="pct"/>
            <w:vAlign w:val="center"/>
          </w:tcPr>
          <w:p w14:paraId="57BCED2E" w14:textId="77777777" w:rsidR="00442034" w:rsidRPr="00423AE7" w:rsidRDefault="00442034" w:rsidP="00120954">
            <w:pPr>
              <w:rPr>
                <w:rFonts w:ascii="Sylfaen" w:hAnsi="Sylfaen" w:cs="Sylfaen"/>
                <w:color w:val="000000"/>
              </w:rPr>
            </w:pPr>
            <w:r w:rsidRPr="00423AE7">
              <w:rPr>
                <w:rFonts w:ascii="Sylfaen" w:hAnsi="Sylfaen" w:cs="Sylfaen"/>
                <w:color w:val="000000"/>
              </w:rPr>
              <w:t>Геолог</w:t>
            </w:r>
          </w:p>
        </w:tc>
        <w:tc>
          <w:tcPr>
            <w:tcW w:w="1230" w:type="pct"/>
            <w:shd w:val="clear" w:color="auto" w:fill="auto"/>
            <w:vAlign w:val="center"/>
          </w:tcPr>
          <w:p w14:paraId="05E3E27E" w14:textId="77777777" w:rsidR="00442034" w:rsidRPr="007B29D3" w:rsidRDefault="00442034" w:rsidP="00120954">
            <w:pPr>
              <w:ind w:firstLine="567"/>
              <w:jc w:val="center"/>
              <w:rPr>
                <w:rFonts w:ascii="Sylfaen" w:hAnsi="Sylfaen" w:cs="Arial Armenian"/>
                <w:highlight w:val="yellow"/>
              </w:rPr>
            </w:pPr>
            <w:r w:rsidRPr="00423AE7">
              <w:rPr>
                <w:rFonts w:ascii="Sylfaen" w:hAnsi="Sylfaen" w:cs="Arial Armenian"/>
              </w:rPr>
              <w:t>3 года</w:t>
            </w:r>
          </w:p>
        </w:tc>
        <w:tc>
          <w:tcPr>
            <w:tcW w:w="1926" w:type="pct"/>
            <w:shd w:val="clear" w:color="auto" w:fill="auto"/>
            <w:vAlign w:val="center"/>
          </w:tcPr>
          <w:p w14:paraId="1274BB04" w14:textId="681654CF" w:rsidR="00442034" w:rsidRPr="00423AE7" w:rsidRDefault="00024A97" w:rsidP="00120954">
            <w:pPr>
              <w:jc w:val="center"/>
              <w:rPr>
                <w:rFonts w:ascii="Sylfaen" w:hAnsi="Sylfaen" w:cs="Sylfaen"/>
                <w:color w:val="000000"/>
              </w:rPr>
            </w:pPr>
            <w:r>
              <w:rPr>
                <w:rFonts w:ascii="Sylfaen" w:hAnsi="Sylfaen" w:cs="Sylfaen"/>
                <w:color w:val="000000"/>
              </w:rPr>
              <w:t>Г</w:t>
            </w:r>
            <w:r w:rsidR="00442034" w:rsidRPr="00423AE7">
              <w:rPr>
                <w:rFonts w:ascii="Sylfaen" w:hAnsi="Sylfaen" w:cs="Sylfaen"/>
                <w:color w:val="000000"/>
              </w:rPr>
              <w:t>еолог</w:t>
            </w:r>
          </w:p>
        </w:tc>
      </w:tr>
      <w:tr w:rsidR="00442034" w:rsidRPr="007B29D3" w14:paraId="684C3B90" w14:textId="77777777" w:rsidTr="00442034">
        <w:tblPrEx>
          <w:tblLook w:val="01E0" w:firstRow="1" w:lastRow="1" w:firstColumn="1" w:lastColumn="1" w:noHBand="0" w:noVBand="0"/>
        </w:tblPrEx>
        <w:tc>
          <w:tcPr>
            <w:tcW w:w="1844" w:type="pct"/>
            <w:vAlign w:val="center"/>
          </w:tcPr>
          <w:p w14:paraId="1AC356F6" w14:textId="77777777" w:rsidR="00442034" w:rsidRPr="00423AE7" w:rsidRDefault="00442034" w:rsidP="00120954">
            <w:pPr>
              <w:rPr>
                <w:rFonts w:ascii="Sylfaen" w:hAnsi="Sylfaen" w:cs="Sylfaen"/>
                <w:color w:val="000000"/>
              </w:rPr>
            </w:pPr>
            <w:r w:rsidRPr="00423AE7">
              <w:rPr>
                <w:rFonts w:ascii="Sylfaen" w:hAnsi="Sylfaen" w:cs="Sylfaen"/>
                <w:color w:val="000000"/>
              </w:rPr>
              <w:t>Геодезист</w:t>
            </w:r>
          </w:p>
        </w:tc>
        <w:tc>
          <w:tcPr>
            <w:tcW w:w="1230" w:type="pct"/>
            <w:shd w:val="clear" w:color="auto" w:fill="auto"/>
            <w:vAlign w:val="center"/>
          </w:tcPr>
          <w:p w14:paraId="52EBD7AF" w14:textId="77777777" w:rsidR="00442034" w:rsidRPr="00423AE7" w:rsidRDefault="00442034" w:rsidP="00120954">
            <w:pPr>
              <w:ind w:firstLine="567"/>
              <w:jc w:val="center"/>
              <w:rPr>
                <w:rFonts w:ascii="Sylfaen" w:hAnsi="Sylfaen" w:cs="Arial Armenian"/>
              </w:rPr>
            </w:pPr>
            <w:r w:rsidRPr="00423AE7">
              <w:rPr>
                <w:rFonts w:ascii="Sylfaen" w:hAnsi="Sylfaen" w:cs="Arial Armenian"/>
              </w:rPr>
              <w:t>3 года</w:t>
            </w:r>
          </w:p>
        </w:tc>
        <w:tc>
          <w:tcPr>
            <w:tcW w:w="1926" w:type="pct"/>
            <w:shd w:val="clear" w:color="auto" w:fill="auto"/>
            <w:vAlign w:val="center"/>
          </w:tcPr>
          <w:p w14:paraId="3CBE36E1" w14:textId="626A1CD9" w:rsidR="00442034" w:rsidRPr="00423AE7" w:rsidRDefault="00024A97" w:rsidP="00120954">
            <w:pPr>
              <w:jc w:val="center"/>
              <w:rPr>
                <w:rFonts w:ascii="Sylfaen" w:hAnsi="Sylfaen" w:cs="Sylfaen"/>
                <w:color w:val="000000"/>
              </w:rPr>
            </w:pPr>
            <w:r>
              <w:rPr>
                <w:rFonts w:ascii="Sylfaen" w:hAnsi="Sylfaen" w:cs="Sylfaen"/>
                <w:color w:val="000000"/>
              </w:rPr>
              <w:t>Г</w:t>
            </w:r>
            <w:r w:rsidR="00442034" w:rsidRPr="00423AE7">
              <w:rPr>
                <w:rFonts w:ascii="Sylfaen" w:hAnsi="Sylfaen" w:cs="Sylfaen"/>
                <w:color w:val="000000"/>
              </w:rPr>
              <w:t>еодезист</w:t>
            </w:r>
          </w:p>
        </w:tc>
      </w:tr>
      <w:tr w:rsidR="00442034" w:rsidRPr="007B29D3" w14:paraId="2EB24D91" w14:textId="77777777" w:rsidTr="00442034">
        <w:tblPrEx>
          <w:tblLook w:val="01E0" w:firstRow="1" w:lastRow="1" w:firstColumn="1" w:lastColumn="1" w:noHBand="0" w:noVBand="0"/>
        </w:tblPrEx>
        <w:tc>
          <w:tcPr>
            <w:tcW w:w="1844" w:type="pct"/>
            <w:vAlign w:val="center"/>
          </w:tcPr>
          <w:p w14:paraId="4F95FDBF" w14:textId="77777777" w:rsidR="00442034" w:rsidRPr="00423AE7" w:rsidRDefault="00442034" w:rsidP="00120954">
            <w:pPr>
              <w:rPr>
                <w:rFonts w:ascii="Sylfaen" w:hAnsi="Sylfaen" w:cs="Sylfaen"/>
                <w:color w:val="000000"/>
              </w:rPr>
            </w:pPr>
            <w:r w:rsidRPr="00423AE7">
              <w:rPr>
                <w:rFonts w:ascii="Sylfaen" w:hAnsi="Sylfaen" w:cs="Sylfaen"/>
                <w:color w:val="000000"/>
              </w:rPr>
              <w:t>Сметчик</w:t>
            </w:r>
          </w:p>
        </w:tc>
        <w:tc>
          <w:tcPr>
            <w:tcW w:w="1230" w:type="pct"/>
            <w:shd w:val="clear" w:color="auto" w:fill="auto"/>
            <w:vAlign w:val="center"/>
          </w:tcPr>
          <w:p w14:paraId="48345A95" w14:textId="77777777" w:rsidR="00442034" w:rsidRPr="00423AE7" w:rsidRDefault="00442034" w:rsidP="00120954">
            <w:pPr>
              <w:ind w:firstLine="567"/>
              <w:jc w:val="center"/>
              <w:rPr>
                <w:rFonts w:ascii="Sylfaen" w:hAnsi="Sylfaen" w:cs="Arial Armenian"/>
              </w:rPr>
            </w:pPr>
            <w:r w:rsidRPr="00423AE7">
              <w:rPr>
                <w:rFonts w:ascii="Sylfaen" w:hAnsi="Sylfaen" w:cs="Arial Armenian"/>
              </w:rPr>
              <w:t>3 года</w:t>
            </w:r>
          </w:p>
        </w:tc>
        <w:tc>
          <w:tcPr>
            <w:tcW w:w="1926" w:type="pct"/>
            <w:shd w:val="clear" w:color="auto" w:fill="auto"/>
            <w:vAlign w:val="center"/>
          </w:tcPr>
          <w:p w14:paraId="1B83E9F0" w14:textId="08D3E933" w:rsidR="00442034" w:rsidRPr="00423AE7" w:rsidRDefault="00E621A2" w:rsidP="00120954">
            <w:pPr>
              <w:jc w:val="center"/>
              <w:rPr>
                <w:rFonts w:ascii="Sylfaen" w:hAnsi="Sylfaen" w:cs="Sylfaen"/>
                <w:color w:val="000000"/>
              </w:rPr>
            </w:pPr>
            <w:r>
              <w:rPr>
                <w:rFonts w:ascii="Sylfaen" w:hAnsi="Sylfaen" w:cs="Sylfaen"/>
                <w:color w:val="000000"/>
              </w:rPr>
              <w:t>С</w:t>
            </w:r>
            <w:r w:rsidR="00442034" w:rsidRPr="00423AE7">
              <w:rPr>
                <w:rFonts w:ascii="Sylfaen" w:hAnsi="Sylfaen" w:cs="Sylfaen"/>
                <w:color w:val="000000"/>
              </w:rPr>
              <w:t>метчик</w:t>
            </w:r>
          </w:p>
        </w:tc>
      </w:tr>
    </w:tbl>
    <w:p w14:paraId="0956820E" w14:textId="77777777" w:rsidR="00442034" w:rsidRPr="00442034" w:rsidRDefault="00442034" w:rsidP="00442034">
      <w:pPr>
        <w:widowControl w:val="0"/>
        <w:ind w:firstLine="375"/>
        <w:jc w:val="both"/>
        <w:rPr>
          <w:rFonts w:ascii="Sylfaen" w:hAnsi="Sylfaen"/>
          <w:b/>
        </w:rPr>
      </w:pPr>
      <w:r w:rsidRPr="00442034">
        <w:rPr>
          <w:rFonts w:ascii="Sylfaen" w:hAnsi="Sylfaen"/>
          <w:b/>
          <w:lang w:val="hy-AM"/>
        </w:rPr>
        <w:t>*** При оценке, п</w:t>
      </w:r>
      <w:r w:rsidRPr="00442034">
        <w:rPr>
          <w:rFonts w:ascii="Sylfaen" w:hAnsi="Sylfaen"/>
          <w:b/>
        </w:rPr>
        <w:t>о</w:t>
      </w:r>
      <w:r w:rsidRPr="00442034">
        <w:rPr>
          <w:rFonts w:ascii="Sylfaen" w:hAnsi="Sylfaen"/>
          <w:b/>
          <w:lang w:val="hy-AM"/>
        </w:rPr>
        <w:t xml:space="preserve"> необходимости, заказчиком могут потребоваться также копии документов, обосновывающих квалификацию представленных специалистов</w:t>
      </w:r>
      <w:r w:rsidRPr="00442034">
        <w:rPr>
          <w:rFonts w:ascii="Sylfaen" w:hAnsi="Sylfaen"/>
          <w:b/>
        </w:rPr>
        <w:t>.</w:t>
      </w:r>
    </w:p>
    <w:p w14:paraId="56C80669" w14:textId="77777777" w:rsidR="00442034" w:rsidRPr="00442034" w:rsidRDefault="00442034" w:rsidP="00442034">
      <w:pPr>
        <w:widowControl w:val="0"/>
        <w:ind w:firstLine="375"/>
        <w:jc w:val="both"/>
        <w:rPr>
          <w:rFonts w:ascii="Sylfaen" w:hAnsi="Sylfaen"/>
          <w:b/>
        </w:rPr>
      </w:pPr>
      <w:r w:rsidRPr="00442034">
        <w:rPr>
          <w:rFonts w:ascii="Sylfaen" w:hAnsi="Sylfaen"/>
          <w:b/>
        </w:rPr>
        <w:t>**** Специалисты, удовлетворяющие минимальным требованиям в неосновном аппарате, будут оцениваться в равных проходных единицах, а оценка специалистов, включенных в основной аппарат, будет определяться в порядке сравнения периода опыта работы .</w:t>
      </w:r>
    </w:p>
    <w:p w14:paraId="52AAD43E" w14:textId="77777777" w:rsidR="00442034" w:rsidRPr="0055523E" w:rsidRDefault="00442034" w:rsidP="00442034">
      <w:pPr>
        <w:widowControl w:val="0"/>
        <w:tabs>
          <w:tab w:val="left" w:pos="1134"/>
        </w:tabs>
        <w:spacing w:after="160"/>
        <w:ind w:firstLine="567"/>
        <w:jc w:val="both"/>
        <w:rPr>
          <w:rFonts w:ascii="GHEA Grapalat" w:hAnsi="GHEA Grapalat"/>
        </w:rPr>
      </w:pPr>
    </w:p>
    <w:p w14:paraId="7E9D3027" w14:textId="77777777" w:rsidR="00442034" w:rsidRPr="00470580" w:rsidRDefault="00442034" w:rsidP="00442034">
      <w:pPr>
        <w:widowControl w:val="0"/>
        <w:tabs>
          <w:tab w:val="left" w:pos="1134"/>
        </w:tabs>
        <w:spacing w:after="160"/>
        <w:ind w:firstLine="567"/>
        <w:jc w:val="both"/>
        <w:rPr>
          <w:rFonts w:ascii="GHEA Grapalat" w:hAnsi="GHEA Grapalat"/>
          <w:b/>
        </w:rPr>
      </w:pPr>
      <w:r w:rsidRPr="00470580">
        <w:rPr>
          <w:rFonts w:ascii="GHEA Grapalat" w:hAnsi="GHEA Grapalat"/>
          <w:b/>
        </w:rPr>
        <w:t>б. участник представляет в заявке данные специалистов, выдвинутых для выполнения работ, установленных настоящим приглашением:</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442034" w:rsidRPr="00470580" w14:paraId="0103EBAD" w14:textId="77777777" w:rsidTr="00120954">
        <w:tc>
          <w:tcPr>
            <w:tcW w:w="10031" w:type="dxa"/>
            <w:gridSpan w:val="5"/>
            <w:tcBorders>
              <w:top w:val="single" w:sz="4" w:space="0" w:color="auto"/>
              <w:left w:val="single" w:sz="4" w:space="0" w:color="auto"/>
              <w:bottom w:val="single" w:sz="4" w:space="0" w:color="auto"/>
              <w:right w:val="single" w:sz="4" w:space="0" w:color="auto"/>
            </w:tcBorders>
            <w:hideMark/>
          </w:tcPr>
          <w:p w14:paraId="6F4D3C01" w14:textId="77777777" w:rsidR="00442034" w:rsidRPr="00470580" w:rsidRDefault="00442034" w:rsidP="00120954">
            <w:pPr>
              <w:ind w:firstLine="567"/>
              <w:jc w:val="center"/>
              <w:rPr>
                <w:rFonts w:ascii="GHEA Grapalat" w:hAnsi="GHEA Grapalat" w:cs="Arial"/>
                <w:b/>
                <w:sz w:val="20"/>
              </w:rPr>
            </w:pPr>
            <w:r w:rsidRPr="00470580">
              <w:rPr>
                <w:rFonts w:ascii="GHEA Grapalat" w:hAnsi="GHEA Grapalat"/>
                <w:b/>
              </w:rPr>
              <w:t>Специалисты, включенные в состав основного персонала</w:t>
            </w:r>
          </w:p>
        </w:tc>
      </w:tr>
      <w:tr w:rsidR="00442034" w:rsidRPr="00470580" w14:paraId="04CEBB60" w14:textId="77777777" w:rsidTr="00120954">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0E750253"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имя, фамилия</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14:paraId="39E6DFA7"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квалификация</w:t>
            </w:r>
          </w:p>
        </w:tc>
        <w:tc>
          <w:tcPr>
            <w:tcW w:w="4253" w:type="dxa"/>
            <w:gridSpan w:val="2"/>
            <w:tcBorders>
              <w:top w:val="single" w:sz="4" w:space="0" w:color="auto"/>
              <w:left w:val="single" w:sz="4" w:space="0" w:color="auto"/>
              <w:bottom w:val="single" w:sz="4" w:space="0" w:color="auto"/>
              <w:right w:val="single" w:sz="4" w:space="0" w:color="auto"/>
            </w:tcBorders>
            <w:hideMark/>
          </w:tcPr>
          <w:p w14:paraId="691EE32B"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 xml:space="preserve">трудовой опыт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60FDD484"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наименование работодателя</w:t>
            </w:r>
          </w:p>
        </w:tc>
      </w:tr>
      <w:tr w:rsidR="00442034" w:rsidRPr="00470580" w14:paraId="6885558D" w14:textId="77777777" w:rsidTr="00120954">
        <w:tc>
          <w:tcPr>
            <w:tcW w:w="10031" w:type="dxa"/>
            <w:vMerge/>
            <w:tcBorders>
              <w:top w:val="single" w:sz="4" w:space="0" w:color="auto"/>
              <w:left w:val="single" w:sz="4" w:space="0" w:color="auto"/>
              <w:bottom w:val="single" w:sz="4" w:space="0" w:color="auto"/>
              <w:right w:val="single" w:sz="4" w:space="0" w:color="auto"/>
            </w:tcBorders>
            <w:vAlign w:val="center"/>
            <w:hideMark/>
          </w:tcPr>
          <w:p w14:paraId="09F7092D" w14:textId="77777777" w:rsidR="00442034" w:rsidRPr="00470580" w:rsidRDefault="00442034" w:rsidP="00120954">
            <w:pPr>
              <w:rPr>
                <w:rFonts w:ascii="GHEA Grapalat" w:hAnsi="GHEA Grapalat"/>
                <w:b/>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14:paraId="6527B8C5" w14:textId="77777777" w:rsidR="00442034" w:rsidRPr="00470580" w:rsidRDefault="00442034" w:rsidP="00120954">
            <w:pPr>
              <w:rPr>
                <w:rFonts w:ascii="GHEA Grapalat" w:hAnsi="GHEA Grapalat"/>
                <w:b/>
                <w:sz w:val="20"/>
              </w:rPr>
            </w:pPr>
          </w:p>
        </w:tc>
        <w:tc>
          <w:tcPr>
            <w:tcW w:w="1560" w:type="dxa"/>
            <w:tcBorders>
              <w:top w:val="single" w:sz="4" w:space="0" w:color="auto"/>
              <w:left w:val="single" w:sz="4" w:space="0" w:color="auto"/>
              <w:bottom w:val="single" w:sz="4" w:space="0" w:color="auto"/>
              <w:right w:val="single" w:sz="4" w:space="0" w:color="auto"/>
            </w:tcBorders>
            <w:hideMark/>
          </w:tcPr>
          <w:p w14:paraId="3FE84AF6"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период</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D90A0B3"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сфера деятельности и выполненная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071CAFE" w14:textId="77777777" w:rsidR="00442034" w:rsidRPr="00470580" w:rsidRDefault="00442034" w:rsidP="00120954">
            <w:pPr>
              <w:rPr>
                <w:rFonts w:ascii="GHEA Grapalat" w:hAnsi="GHEA Grapalat"/>
                <w:b/>
                <w:sz w:val="20"/>
              </w:rPr>
            </w:pPr>
          </w:p>
        </w:tc>
      </w:tr>
      <w:tr w:rsidR="00442034" w:rsidRPr="00470580" w14:paraId="46836E52"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5E2FF5E9"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hideMark/>
          </w:tcPr>
          <w:p w14:paraId="70F9D6DD"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2</w:t>
            </w:r>
          </w:p>
        </w:tc>
        <w:tc>
          <w:tcPr>
            <w:tcW w:w="1560" w:type="dxa"/>
            <w:tcBorders>
              <w:top w:val="single" w:sz="4" w:space="0" w:color="auto"/>
              <w:left w:val="single" w:sz="4" w:space="0" w:color="auto"/>
              <w:bottom w:val="single" w:sz="4" w:space="0" w:color="auto"/>
              <w:right w:val="single" w:sz="4" w:space="0" w:color="auto"/>
            </w:tcBorders>
            <w:hideMark/>
          </w:tcPr>
          <w:p w14:paraId="3BB4D9B7"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3</w:t>
            </w:r>
          </w:p>
        </w:tc>
        <w:tc>
          <w:tcPr>
            <w:tcW w:w="2693" w:type="dxa"/>
            <w:tcBorders>
              <w:top w:val="single" w:sz="4" w:space="0" w:color="auto"/>
              <w:left w:val="single" w:sz="4" w:space="0" w:color="auto"/>
              <w:bottom w:val="single" w:sz="4" w:space="0" w:color="auto"/>
              <w:right w:val="single" w:sz="4" w:space="0" w:color="auto"/>
            </w:tcBorders>
            <w:hideMark/>
          </w:tcPr>
          <w:p w14:paraId="24111E05"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4</w:t>
            </w:r>
          </w:p>
        </w:tc>
        <w:tc>
          <w:tcPr>
            <w:tcW w:w="2268" w:type="dxa"/>
            <w:tcBorders>
              <w:top w:val="single" w:sz="4" w:space="0" w:color="auto"/>
              <w:left w:val="single" w:sz="4" w:space="0" w:color="auto"/>
              <w:bottom w:val="single" w:sz="4" w:space="0" w:color="auto"/>
              <w:right w:val="single" w:sz="4" w:space="0" w:color="auto"/>
            </w:tcBorders>
            <w:hideMark/>
          </w:tcPr>
          <w:p w14:paraId="3FB965CE"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5</w:t>
            </w:r>
          </w:p>
        </w:tc>
      </w:tr>
      <w:tr w:rsidR="00442034" w:rsidRPr="00470580" w14:paraId="666C73B7"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3B2C1B80"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tcPr>
          <w:p w14:paraId="2627E3EE"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635FE08C"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703658D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6FFA0A5D" w14:textId="77777777" w:rsidR="00442034" w:rsidRPr="00470580" w:rsidRDefault="00442034" w:rsidP="00120954">
            <w:pPr>
              <w:ind w:firstLine="567"/>
              <w:jc w:val="both"/>
              <w:rPr>
                <w:rFonts w:ascii="GHEA Grapalat" w:hAnsi="GHEA Grapalat" w:cs="Arial Armenian"/>
                <w:b/>
                <w:sz w:val="20"/>
              </w:rPr>
            </w:pPr>
          </w:p>
        </w:tc>
      </w:tr>
      <w:tr w:rsidR="00442034" w:rsidRPr="00470580" w14:paraId="6322DE88"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69A01CE7"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tcPr>
          <w:p w14:paraId="3E81B990"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11B89585"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714CB86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274A2965" w14:textId="77777777" w:rsidR="00442034" w:rsidRPr="00470580" w:rsidRDefault="00442034" w:rsidP="00120954">
            <w:pPr>
              <w:ind w:firstLine="567"/>
              <w:jc w:val="both"/>
              <w:rPr>
                <w:rFonts w:ascii="GHEA Grapalat" w:hAnsi="GHEA Grapalat" w:cs="Arial Armenian"/>
                <w:b/>
                <w:sz w:val="20"/>
              </w:rPr>
            </w:pPr>
          </w:p>
        </w:tc>
      </w:tr>
      <w:tr w:rsidR="00442034" w:rsidRPr="00470580" w14:paraId="01E3885A"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4BBFF540"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w:t>
            </w:r>
          </w:p>
        </w:tc>
        <w:tc>
          <w:tcPr>
            <w:tcW w:w="1782" w:type="dxa"/>
            <w:tcBorders>
              <w:top w:val="single" w:sz="4" w:space="0" w:color="auto"/>
              <w:left w:val="single" w:sz="4" w:space="0" w:color="auto"/>
              <w:bottom w:val="single" w:sz="4" w:space="0" w:color="auto"/>
              <w:right w:val="single" w:sz="4" w:space="0" w:color="auto"/>
            </w:tcBorders>
          </w:tcPr>
          <w:p w14:paraId="1E307D08"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45395B25"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446A7FF8"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44BC2BA7" w14:textId="77777777" w:rsidR="00442034" w:rsidRPr="00470580" w:rsidRDefault="00442034" w:rsidP="00120954">
            <w:pPr>
              <w:ind w:firstLine="567"/>
              <w:jc w:val="both"/>
              <w:rPr>
                <w:rFonts w:ascii="GHEA Grapalat" w:hAnsi="GHEA Grapalat" w:cs="Arial Armenian"/>
                <w:b/>
                <w:sz w:val="20"/>
              </w:rPr>
            </w:pPr>
          </w:p>
        </w:tc>
      </w:tr>
      <w:tr w:rsidR="00442034" w:rsidRPr="00470580" w14:paraId="4709730B" w14:textId="77777777" w:rsidTr="00120954">
        <w:tc>
          <w:tcPr>
            <w:tcW w:w="10031" w:type="dxa"/>
            <w:gridSpan w:val="5"/>
            <w:tcBorders>
              <w:top w:val="single" w:sz="4" w:space="0" w:color="auto"/>
              <w:left w:val="single" w:sz="4" w:space="0" w:color="auto"/>
              <w:bottom w:val="single" w:sz="4" w:space="0" w:color="auto"/>
              <w:right w:val="single" w:sz="4" w:space="0" w:color="auto"/>
            </w:tcBorders>
            <w:hideMark/>
          </w:tcPr>
          <w:p w14:paraId="10F2A0A4" w14:textId="77777777" w:rsidR="00442034" w:rsidRPr="00470580" w:rsidRDefault="00442034" w:rsidP="00120954">
            <w:pPr>
              <w:ind w:firstLine="567"/>
              <w:jc w:val="center"/>
              <w:rPr>
                <w:rFonts w:ascii="GHEA Grapalat" w:hAnsi="GHEA Grapalat" w:cs="Arial"/>
                <w:b/>
                <w:sz w:val="20"/>
              </w:rPr>
            </w:pPr>
            <w:r w:rsidRPr="00470580">
              <w:rPr>
                <w:rFonts w:ascii="GHEA Grapalat" w:hAnsi="GHEA Grapalat"/>
                <w:b/>
              </w:rPr>
              <w:t>Специалисты, включенные в состав неосновного персонала</w:t>
            </w:r>
          </w:p>
        </w:tc>
      </w:tr>
      <w:tr w:rsidR="00442034" w:rsidRPr="00470580" w14:paraId="550EBC6D" w14:textId="77777777" w:rsidTr="00120954">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508F5811"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имя, фамилия</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14:paraId="263273AC"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квалификация</w:t>
            </w:r>
          </w:p>
        </w:tc>
        <w:tc>
          <w:tcPr>
            <w:tcW w:w="4253" w:type="dxa"/>
            <w:gridSpan w:val="2"/>
            <w:tcBorders>
              <w:top w:val="single" w:sz="4" w:space="0" w:color="auto"/>
              <w:left w:val="single" w:sz="4" w:space="0" w:color="auto"/>
              <w:bottom w:val="single" w:sz="4" w:space="0" w:color="auto"/>
              <w:right w:val="single" w:sz="4" w:space="0" w:color="auto"/>
            </w:tcBorders>
            <w:hideMark/>
          </w:tcPr>
          <w:p w14:paraId="788C4BBF"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 xml:space="preserve">трудовой опыт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3942DC6B"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наименование работодателя</w:t>
            </w:r>
          </w:p>
        </w:tc>
      </w:tr>
      <w:tr w:rsidR="00442034" w:rsidRPr="00470580" w14:paraId="1EFFF27C" w14:textId="77777777" w:rsidTr="00120954">
        <w:tc>
          <w:tcPr>
            <w:tcW w:w="10031" w:type="dxa"/>
            <w:vMerge/>
            <w:tcBorders>
              <w:top w:val="single" w:sz="4" w:space="0" w:color="auto"/>
              <w:left w:val="single" w:sz="4" w:space="0" w:color="auto"/>
              <w:bottom w:val="single" w:sz="4" w:space="0" w:color="auto"/>
              <w:right w:val="single" w:sz="4" w:space="0" w:color="auto"/>
            </w:tcBorders>
            <w:vAlign w:val="center"/>
            <w:hideMark/>
          </w:tcPr>
          <w:p w14:paraId="315F8D59" w14:textId="77777777" w:rsidR="00442034" w:rsidRPr="00470580" w:rsidRDefault="00442034" w:rsidP="00120954">
            <w:pPr>
              <w:rPr>
                <w:rFonts w:ascii="GHEA Grapalat" w:hAnsi="GHEA Grapalat"/>
                <w:b/>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14:paraId="39BE4A73" w14:textId="77777777" w:rsidR="00442034" w:rsidRPr="00470580" w:rsidRDefault="00442034" w:rsidP="00120954">
            <w:pPr>
              <w:rPr>
                <w:rFonts w:ascii="GHEA Grapalat" w:hAnsi="GHEA Grapalat"/>
                <w:b/>
                <w:sz w:val="20"/>
              </w:rPr>
            </w:pPr>
          </w:p>
        </w:tc>
        <w:tc>
          <w:tcPr>
            <w:tcW w:w="1560" w:type="dxa"/>
            <w:tcBorders>
              <w:top w:val="single" w:sz="4" w:space="0" w:color="auto"/>
              <w:left w:val="single" w:sz="4" w:space="0" w:color="auto"/>
              <w:bottom w:val="single" w:sz="4" w:space="0" w:color="auto"/>
              <w:right w:val="single" w:sz="4" w:space="0" w:color="auto"/>
            </w:tcBorders>
            <w:hideMark/>
          </w:tcPr>
          <w:p w14:paraId="543B03AE"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период</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09053F"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сфера деятельности и выполненная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01B3654" w14:textId="77777777" w:rsidR="00442034" w:rsidRPr="00470580" w:rsidRDefault="00442034" w:rsidP="00120954">
            <w:pPr>
              <w:rPr>
                <w:rFonts w:ascii="GHEA Grapalat" w:hAnsi="GHEA Grapalat"/>
                <w:b/>
                <w:sz w:val="20"/>
              </w:rPr>
            </w:pPr>
          </w:p>
        </w:tc>
      </w:tr>
      <w:tr w:rsidR="00442034" w:rsidRPr="00470580" w14:paraId="5D9E25AC"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5C063AD7"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hideMark/>
          </w:tcPr>
          <w:p w14:paraId="760C21FE"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560" w:type="dxa"/>
            <w:tcBorders>
              <w:top w:val="single" w:sz="4" w:space="0" w:color="auto"/>
              <w:left w:val="single" w:sz="4" w:space="0" w:color="auto"/>
              <w:bottom w:val="single" w:sz="4" w:space="0" w:color="auto"/>
              <w:right w:val="single" w:sz="4" w:space="0" w:color="auto"/>
            </w:tcBorders>
            <w:hideMark/>
          </w:tcPr>
          <w:p w14:paraId="4A810FF3"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3</w:t>
            </w:r>
          </w:p>
        </w:tc>
        <w:tc>
          <w:tcPr>
            <w:tcW w:w="2693" w:type="dxa"/>
            <w:tcBorders>
              <w:top w:val="single" w:sz="4" w:space="0" w:color="auto"/>
              <w:left w:val="single" w:sz="4" w:space="0" w:color="auto"/>
              <w:bottom w:val="single" w:sz="4" w:space="0" w:color="auto"/>
              <w:right w:val="single" w:sz="4" w:space="0" w:color="auto"/>
            </w:tcBorders>
            <w:hideMark/>
          </w:tcPr>
          <w:p w14:paraId="544DAEB9"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4</w:t>
            </w:r>
          </w:p>
        </w:tc>
        <w:tc>
          <w:tcPr>
            <w:tcW w:w="2268" w:type="dxa"/>
            <w:tcBorders>
              <w:top w:val="single" w:sz="4" w:space="0" w:color="auto"/>
              <w:left w:val="single" w:sz="4" w:space="0" w:color="auto"/>
              <w:bottom w:val="single" w:sz="4" w:space="0" w:color="auto"/>
              <w:right w:val="single" w:sz="4" w:space="0" w:color="auto"/>
            </w:tcBorders>
            <w:hideMark/>
          </w:tcPr>
          <w:p w14:paraId="4334DA0E"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5</w:t>
            </w:r>
          </w:p>
        </w:tc>
      </w:tr>
      <w:tr w:rsidR="00442034" w:rsidRPr="00470580" w14:paraId="2835B4F0"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1718287B"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tcPr>
          <w:p w14:paraId="14D5A6DE"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636F3E41"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3DB438E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45F6CD7B" w14:textId="77777777" w:rsidR="00442034" w:rsidRPr="00470580" w:rsidRDefault="00442034" w:rsidP="00120954">
            <w:pPr>
              <w:ind w:firstLine="567"/>
              <w:jc w:val="both"/>
              <w:rPr>
                <w:rFonts w:ascii="GHEA Grapalat" w:hAnsi="GHEA Grapalat" w:cs="Arial Armenian"/>
                <w:b/>
                <w:sz w:val="20"/>
              </w:rPr>
            </w:pPr>
          </w:p>
        </w:tc>
      </w:tr>
      <w:tr w:rsidR="00442034" w:rsidRPr="00470580" w14:paraId="534FB462"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2F6B1914"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tcPr>
          <w:p w14:paraId="3AADEF74"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3DC81127"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3F46E11B"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1D369DC8" w14:textId="77777777" w:rsidR="00442034" w:rsidRPr="00470580" w:rsidRDefault="00442034" w:rsidP="00120954">
            <w:pPr>
              <w:ind w:firstLine="567"/>
              <w:jc w:val="both"/>
              <w:rPr>
                <w:rFonts w:ascii="GHEA Grapalat" w:hAnsi="GHEA Grapalat" w:cs="Arial Armenian"/>
                <w:b/>
                <w:sz w:val="20"/>
              </w:rPr>
            </w:pPr>
          </w:p>
        </w:tc>
      </w:tr>
      <w:tr w:rsidR="00442034" w:rsidRPr="00470580" w14:paraId="75A4B6E4"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33C7EC51"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w:t>
            </w:r>
          </w:p>
        </w:tc>
        <w:tc>
          <w:tcPr>
            <w:tcW w:w="1782" w:type="dxa"/>
            <w:tcBorders>
              <w:top w:val="single" w:sz="4" w:space="0" w:color="auto"/>
              <w:left w:val="single" w:sz="4" w:space="0" w:color="auto"/>
              <w:bottom w:val="single" w:sz="4" w:space="0" w:color="auto"/>
              <w:right w:val="single" w:sz="4" w:space="0" w:color="auto"/>
            </w:tcBorders>
          </w:tcPr>
          <w:p w14:paraId="17C1BBAA"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7E49333C"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593F73C4"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7249007D" w14:textId="77777777" w:rsidR="00442034" w:rsidRPr="00470580" w:rsidRDefault="00442034" w:rsidP="00120954">
            <w:pPr>
              <w:ind w:firstLine="567"/>
              <w:jc w:val="both"/>
              <w:rPr>
                <w:rFonts w:ascii="GHEA Grapalat" w:hAnsi="GHEA Grapalat" w:cs="Arial Armenian"/>
                <w:b/>
                <w:sz w:val="20"/>
              </w:rPr>
            </w:pPr>
          </w:p>
        </w:tc>
      </w:tr>
    </w:tbl>
    <w:p w14:paraId="4B092FDB" w14:textId="77777777" w:rsidR="00442034" w:rsidRDefault="00442034" w:rsidP="00442034">
      <w:pPr>
        <w:widowControl w:val="0"/>
        <w:tabs>
          <w:tab w:val="left" w:pos="1134"/>
        </w:tabs>
        <w:spacing w:after="160"/>
        <w:ind w:firstLine="567"/>
        <w:jc w:val="both"/>
        <w:rPr>
          <w:rFonts w:ascii="GHEA Grapalat" w:hAnsi="GHEA Grapalat"/>
        </w:rPr>
      </w:pPr>
    </w:p>
    <w:p w14:paraId="3A7DB51B"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 xml:space="preserve">Для обоснования своего соответствия требованиям, предусмотренным абзацем а) настоящего подпункта, участник представляет в заявке утвержденное им </w:t>
      </w:r>
      <w:r w:rsidRPr="00442034">
        <w:rPr>
          <w:rFonts w:ascii="GHEA Grapalat" w:hAnsi="GHEA Grapalat"/>
          <w:b/>
        </w:rPr>
        <w:lastRenderedPageBreak/>
        <w:t>заявление с условием, что в порядке и сроки, установленные настоящим приглашением, в случае требования представит комиссии документы, обосновывающие квалификацию представленных специалистов (паспорт, диплом, патент, резюме, трудовую книжку, справку из КГД, свидетельство, сертификат и другие документы по требованию).</w:t>
      </w:r>
    </w:p>
    <w:p w14:paraId="0399B0C4"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в. квалификация участника по данному критерию оценивается удовлетворительной, если последний обеспечивает условия и требования, предусмотренные настоящим подпунктом:</w:t>
      </w:r>
    </w:p>
    <w:p w14:paraId="3A1F0E85"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Заявки, не удовлетворяющие минимальным требованиям приглашения, оцениваются как неудовлетворительные и отклоняются.</w:t>
      </w:r>
    </w:p>
    <w:p w14:paraId="547CCA73" w14:textId="77777777" w:rsidR="00442034" w:rsidRPr="009044F1" w:rsidRDefault="00442034" w:rsidP="00B46D58">
      <w:pPr>
        <w:widowControl w:val="0"/>
        <w:tabs>
          <w:tab w:val="left" w:pos="1134"/>
        </w:tabs>
        <w:spacing w:after="160"/>
        <w:ind w:firstLine="567"/>
        <w:jc w:val="both"/>
        <w:rPr>
          <w:rFonts w:ascii="GHEA Grapalat" w:hAnsi="GHEA Grapalat" w:cs="Sylfaen"/>
        </w:rPr>
      </w:pPr>
    </w:p>
    <w:p w14:paraId="526F7837"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1963B90A"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1BE6D0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16A834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E3C43A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8FBD1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FA217E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87C26C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DE77D2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44B9F0B4"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C53FC9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D0CEB9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3B7D4ED" w14:textId="77777777" w:rsidR="00D5674E" w:rsidRPr="001115E9" w:rsidRDefault="00D5674E" w:rsidP="0029342A">
      <w:pPr>
        <w:pStyle w:val="Heading2"/>
      </w:pPr>
      <w:r w:rsidRPr="009044F1">
        <w:t>в.</w:t>
      </w:r>
      <w:r w:rsidR="00E1385B" w:rsidRPr="003A1EBB">
        <w:tab/>
      </w:r>
      <w:r w:rsidRPr="009044F1">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7081B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D2CCF0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1B0F03F5"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2A177B43"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61E08816"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DD1B085"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6DDA2C"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4157AD90"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 xml:space="preserve">Участники несут совместную и солидарную ответственность. При этом в </w:t>
      </w:r>
      <w:r w:rsidRPr="009044F1">
        <w:rPr>
          <w:rFonts w:ascii="GHEA Grapalat" w:hAnsi="GHEA Grapalat"/>
          <w:sz w:val="24"/>
          <w:szCs w:val="24"/>
        </w:rPr>
        <w:lastRenderedPageBreak/>
        <w:t>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BAA5696" w14:textId="77777777"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30C89A33" w14:textId="77777777"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14:paraId="1AD06AF9" w14:textId="77777777"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14:paraId="48A4A122" w14:textId="77777777" w:rsidR="00BD2C67" w:rsidRPr="001115E9" w:rsidRDefault="00BD2C67" w:rsidP="00B46D58">
      <w:pPr>
        <w:widowControl w:val="0"/>
        <w:spacing w:after="160"/>
        <w:jc w:val="center"/>
        <w:rPr>
          <w:rFonts w:ascii="GHEA Grapalat" w:hAnsi="GHEA Grapalat"/>
          <w:b/>
        </w:rPr>
      </w:pPr>
    </w:p>
    <w:p w14:paraId="6EC6648C"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C0C4ED6"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F394AE0"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23FA32C4"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7A564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04DC4A8"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lastRenderedPageBreak/>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427E1E19"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B558058"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3"/>
        <w:t>6</w:t>
      </w:r>
      <w:r w:rsidRPr="009044F1">
        <w:rPr>
          <w:rFonts w:ascii="GHEA Grapalat" w:hAnsi="GHEA Grapalat"/>
        </w:rPr>
        <w:t xml:space="preserve">. </w:t>
      </w:r>
    </w:p>
    <w:p w14:paraId="1A29A157" w14:textId="77777777" w:rsidR="00B051BE" w:rsidRPr="009044F1" w:rsidRDefault="00B051BE" w:rsidP="00B46D58">
      <w:pPr>
        <w:widowControl w:val="0"/>
        <w:spacing w:after="160"/>
        <w:jc w:val="center"/>
        <w:rPr>
          <w:rFonts w:ascii="GHEA Grapalat" w:hAnsi="GHEA Grapalat"/>
          <w:b/>
        </w:rPr>
      </w:pPr>
    </w:p>
    <w:p w14:paraId="4A1F335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A0154F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0246E35"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0A493C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4C575A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B5994">
        <w:rPr>
          <w:rFonts w:ascii="GHEA Grapalat" w:hAnsi="GHEA Grapalat"/>
          <w:sz w:val="24"/>
          <w:szCs w:val="24"/>
        </w:rPr>
        <w:t>запрос котировок</w:t>
      </w:r>
      <w:r w:rsidRPr="009044F1">
        <w:rPr>
          <w:rFonts w:ascii="GHEA Grapalat" w:hAnsi="GHEA Grapalat"/>
          <w:sz w:val="24"/>
          <w:szCs w:val="24"/>
        </w:rPr>
        <w:t>.</w:t>
      </w:r>
    </w:p>
    <w:p w14:paraId="463EA0DE" w14:textId="7462B840"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sidR="00024A97" w:rsidRPr="00D837A7">
        <w:rPr>
          <w:rFonts w:ascii="GHEA Grapalat" w:hAnsi="GHEA Grapalat"/>
          <w:sz w:val="24"/>
          <w:szCs w:val="24"/>
        </w:rPr>
        <w:t>29.01.2025</w:t>
      </w:r>
      <w:r>
        <w:rPr>
          <w:rFonts w:ascii="GHEA Grapalat" w:hAnsi="GHEA Grapalat"/>
          <w:sz w:val="24"/>
          <w:szCs w:val="24"/>
        </w:rPr>
        <w:t>" часов "</w:t>
      </w:r>
      <w:r w:rsidR="001C2CFE" w:rsidRPr="001C2CFE">
        <w:rPr>
          <w:rFonts w:ascii="GHEA Grapalat" w:hAnsi="GHEA Grapalat"/>
          <w:sz w:val="24"/>
          <w:szCs w:val="24"/>
        </w:rPr>
        <w:t>1</w:t>
      </w:r>
      <w:r w:rsidR="00024A97" w:rsidRPr="00D837A7">
        <w:rPr>
          <w:rFonts w:ascii="GHEA Grapalat" w:hAnsi="GHEA Grapalat"/>
          <w:sz w:val="24"/>
          <w:szCs w:val="24"/>
        </w:rPr>
        <w:t>4</w:t>
      </w:r>
      <w:r w:rsidR="001C2CFE" w:rsidRPr="001C2CFE">
        <w:rPr>
          <w:rFonts w:ascii="GHEA Grapalat" w:hAnsi="GHEA Grapalat"/>
          <w:sz w:val="24"/>
          <w:szCs w:val="24"/>
        </w:rPr>
        <w:t>:00</w:t>
      </w:r>
      <w:r>
        <w:rPr>
          <w:rFonts w:ascii="GHEA Grapalat" w:hAnsi="GHEA Grapalat"/>
          <w:sz w:val="24"/>
          <w:szCs w:val="24"/>
        </w:rPr>
        <w:t>"</w:t>
      </w:r>
      <w:r w:rsidR="001C2CFE" w:rsidRPr="001C2CFE">
        <w:rPr>
          <w:rFonts w:ascii="GHEA Grapalat" w:hAnsi="GHEA Grapalat"/>
          <w:sz w:val="24"/>
          <w:szCs w:val="24"/>
        </w:rPr>
        <w:t xml:space="preserve"> </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14:paraId="6BAE3665" w14:textId="77777777"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w:t>
      </w:r>
      <w:r>
        <w:rPr>
          <w:rFonts w:ascii="GHEA Grapalat" w:hAnsi="GHEA Grapalat"/>
          <w:sz w:val="24"/>
          <w:szCs w:val="24"/>
        </w:rPr>
        <w:lastRenderedPageBreak/>
        <w:t xml:space="preserve">дней, следующих за днем их получения, возвращаются секретарем. </w:t>
      </w:r>
    </w:p>
    <w:p w14:paraId="1569A10D"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105439F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A4105E3"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B8B95AD"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34FA013D"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760E5082"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1E3372C8"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6C71755"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0ED6E5F5"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40A5D1"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4"/>
        <w:t>7</w:t>
      </w:r>
    </w:p>
    <w:p w14:paraId="7C263D81"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212845C"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6C990E"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038B3E9"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A5AB501" w14:textId="77777777" w:rsidR="00721677" w:rsidRDefault="00721677" w:rsidP="0029342A">
      <w:pPr>
        <w:pStyle w:val="Heading2"/>
      </w:pPr>
      <w: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w:t>
      </w:r>
      <w:r>
        <w:lastRenderedPageBreak/>
        <w:t>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DECC84"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6258C608"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2B21832"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556F03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734AFEDE"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1F209004"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3F419A15"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52C0ED0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4E52C1E5"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57E5548B"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13E936F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74EF16E5"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34E359F"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3A6BD3E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lastRenderedPageBreak/>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5AE09A8"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10B554B7"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177FAC6D"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8069111" w14:textId="77777777" w:rsidR="00147FD7" w:rsidRPr="00936CA6" w:rsidRDefault="00147FD7" w:rsidP="0029342A">
      <w:pPr>
        <w:pStyle w:val="Heading2"/>
      </w:pPr>
      <w:r w:rsidRPr="00147FD7">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t>прописью</w:t>
      </w:r>
      <w:r w:rsidRPr="00147FD7">
        <w:t xml:space="preserve"> в графах </w:t>
      </w:r>
      <w:r w:rsidR="00144CB2" w:rsidRPr="009044F1">
        <w:t>"</w:t>
      </w:r>
      <w:r w:rsidRPr="00147FD7">
        <w:t>стоимость</w:t>
      </w:r>
      <w:r w:rsidR="00144CB2" w:rsidRPr="009044F1">
        <w:t>"</w:t>
      </w:r>
      <w:r w:rsidRPr="00147FD7">
        <w:t xml:space="preserve"> и </w:t>
      </w:r>
      <w:r w:rsidR="00144CB2" w:rsidRPr="009044F1">
        <w:t>"</w:t>
      </w:r>
      <w:r w:rsidRPr="00147FD7">
        <w:t>налог на добавленную стоимость</w:t>
      </w:r>
      <w:r w:rsidR="00144CB2" w:rsidRPr="009044F1">
        <w:t>"</w:t>
      </w:r>
      <w:r w:rsidR="00362C3A">
        <w:t>.</w:t>
      </w:r>
    </w:p>
    <w:p w14:paraId="4EF7E6E2"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17613E4D"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89FCD6B"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7598333F"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AF2EC9F"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046C8FF8" w14:textId="77777777" w:rsidR="009D180E" w:rsidRDefault="009D180E" w:rsidP="00B46D58">
      <w:pPr>
        <w:widowControl w:val="0"/>
        <w:spacing w:after="160"/>
        <w:ind w:left="567" w:right="565"/>
        <w:jc w:val="center"/>
        <w:rPr>
          <w:rFonts w:ascii="GHEA Grapalat" w:hAnsi="GHEA Grapalat"/>
          <w:b/>
          <w:lang w:val="hy-AM"/>
        </w:rPr>
      </w:pPr>
    </w:p>
    <w:p w14:paraId="53DBC87A" w14:textId="77777777" w:rsidR="00416546" w:rsidRDefault="00416546" w:rsidP="00B46D58">
      <w:pPr>
        <w:widowControl w:val="0"/>
        <w:spacing w:after="160"/>
        <w:ind w:left="567" w:right="565"/>
        <w:jc w:val="center"/>
        <w:rPr>
          <w:rFonts w:ascii="GHEA Grapalat" w:hAnsi="GHEA Grapalat"/>
          <w:b/>
        </w:rPr>
      </w:pPr>
    </w:p>
    <w:p w14:paraId="31A6D0A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7A06D50"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08E888E"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719780B" w14:textId="77777777" w:rsidR="00452591" w:rsidRPr="00221C7B" w:rsidRDefault="00452591" w:rsidP="00452591">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371F0A46" w14:textId="77777777" w:rsidR="00452591" w:rsidRPr="00681F45" w:rsidRDefault="00452591" w:rsidP="00452591">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3CD9F5D3" w14:textId="77777777" w:rsidR="00452591" w:rsidRPr="009044F1" w:rsidRDefault="00452591" w:rsidP="00452591">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w:t>
      </w:r>
      <w:r>
        <w:rPr>
          <w:rFonts w:ascii="GHEA Grapalat" w:hAnsi="GHEA Grapalat"/>
        </w:rPr>
        <w:lastRenderedPageBreak/>
        <w:t>3)</w:t>
      </w:r>
      <w:r w:rsidRPr="009044F1">
        <w:rPr>
          <w:rFonts w:ascii="GHEA Grapalat" w:hAnsi="GHEA Grapalat"/>
        </w:rPr>
        <w:t xml:space="preserve"> или наличных денег в размере, равном пяти процентам от цен</w:t>
      </w:r>
      <w:r>
        <w:rPr>
          <w:rFonts w:ascii="GHEA Grapalat" w:hAnsi="GHEA Grapalat"/>
        </w:rPr>
        <w:t>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0B863B1" w14:textId="77777777" w:rsidR="00452591" w:rsidRDefault="00452591" w:rsidP="00452591">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0CD52E15" w14:textId="77777777" w:rsidR="00452591" w:rsidRDefault="00452591" w:rsidP="00452591">
      <w:pPr>
        <w:widowControl w:val="0"/>
        <w:spacing w:after="160"/>
        <w:ind w:firstLine="567"/>
        <w:jc w:val="both"/>
        <w:rPr>
          <w:rFonts w:ascii="GHEA Grapalat" w:hAnsi="GHEA Grapalat"/>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6955989E" w14:textId="77777777" w:rsidR="00452591" w:rsidRPr="009044F1" w:rsidRDefault="00452591" w:rsidP="0045259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Pr>
          <w:rFonts w:ascii="GHEA Grapalat" w:hAnsi="GHEA Grapalat"/>
          <w:vertAlign w:val="superscript"/>
        </w:rPr>
        <w:t>8</w:t>
      </w:r>
      <w:r w:rsidRPr="002D27F1">
        <w:rPr>
          <w:rFonts w:ascii="GHEA Grapalat" w:hAnsi="GHEA Grapalat"/>
          <w:vertAlign w:val="superscript"/>
        </w:rPr>
        <w:t>.1</w:t>
      </w:r>
    </w:p>
    <w:p w14:paraId="13CCE00F" w14:textId="77777777" w:rsidR="00452591" w:rsidRPr="00AF7C7D" w:rsidRDefault="00452591" w:rsidP="00452591">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35BC6030" w14:textId="77777777" w:rsidR="00452591" w:rsidRPr="0088759A" w:rsidRDefault="00452591" w:rsidP="00452591">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16C2E8E2" w14:textId="77777777" w:rsidR="00452591" w:rsidRPr="0088759A" w:rsidRDefault="00452591" w:rsidP="00452591">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4E6CD89A" w14:textId="77777777" w:rsidR="00452591" w:rsidRPr="009044F1" w:rsidRDefault="00452591" w:rsidP="00452591">
      <w:pPr>
        <w:widowControl w:val="0"/>
        <w:spacing w:after="160"/>
        <w:ind w:firstLine="567"/>
        <w:jc w:val="both"/>
        <w:rPr>
          <w:rFonts w:ascii="GHEA Grapalat" w:hAnsi="GHEA Grapalat" w:cs="Sylfaen"/>
        </w:rPr>
      </w:pPr>
    </w:p>
    <w:p w14:paraId="40BE761E" w14:textId="77777777" w:rsidR="00452591" w:rsidRPr="00681F45" w:rsidRDefault="00452591" w:rsidP="00452591">
      <w:pPr>
        <w:widowControl w:val="0"/>
        <w:spacing w:after="160"/>
        <w:ind w:firstLine="567"/>
        <w:jc w:val="both"/>
        <w:rPr>
          <w:rFonts w:ascii="GHEA Grapalat" w:hAnsi="GHEA Grapalat"/>
        </w:rPr>
      </w:pPr>
      <w:r w:rsidRPr="009044F1">
        <w:rPr>
          <w:rFonts w:ascii="GHEA Grapalat" w:hAnsi="GHEA Grapalat"/>
        </w:rPr>
        <w:t xml:space="preserve"> 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14:paraId="65C6457F" w14:textId="77777777" w:rsidR="00452591" w:rsidRPr="009044F1" w:rsidRDefault="00452591" w:rsidP="00452591">
      <w:pPr>
        <w:widowControl w:val="0"/>
        <w:tabs>
          <w:tab w:val="left" w:pos="1134"/>
        </w:tabs>
        <w:spacing w:after="160"/>
        <w:ind w:firstLine="567"/>
        <w:jc w:val="both"/>
        <w:rPr>
          <w:rFonts w:ascii="GHEA Grapalat" w:hAnsi="GHEA Grapalat"/>
        </w:rPr>
      </w:pPr>
      <w:r w:rsidRPr="0084343E">
        <w:rPr>
          <w:rFonts w:ascii="GHEA Grapalat" w:hAnsi="GHEA Grapalat"/>
        </w:rPr>
        <w:t>а.</w:t>
      </w:r>
      <w:r w:rsidRPr="0084343E">
        <w:rPr>
          <w:rFonts w:ascii="GHEA Grapalat" w:hAnsi="GHEA Grapalat"/>
        </w:rPr>
        <w:tab/>
        <w:t xml:space="preserve">если участник подает заявку на более чем один лот, то может представить обеспечение заявки как для каждого лота в отдельности, так и для всех лотов. </w:t>
      </w:r>
      <w:r w:rsidRPr="00E03BED">
        <w:rPr>
          <w:rFonts w:ascii="GHEA Grapalat" w:hAnsi="GHEA Grapalat"/>
        </w:rPr>
        <w:t>В</w:t>
      </w:r>
      <w:r w:rsidRPr="00E03BED">
        <w:rPr>
          <w:rFonts w:ascii="Courier New" w:hAnsi="Courier New" w:cs="Courier New"/>
        </w:rPr>
        <w:t> </w:t>
      </w:r>
      <w:r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E03BED">
        <w:rPr>
          <w:rFonts w:ascii="Courier New" w:hAnsi="Courier New" w:cs="Courier New"/>
        </w:rPr>
        <w:t> </w:t>
      </w:r>
      <w:r w:rsidRPr="00E03BED">
        <w:rPr>
          <w:rFonts w:ascii="GHEA Grapalat" w:hAnsi="GHEA Grapalat"/>
        </w:rPr>
        <w:t>представленным лотам,</w:t>
      </w:r>
      <w:r w:rsidRPr="00E03BED">
        <w:rPr>
          <w:rFonts w:ascii="GHEA Grapalat" w:hAnsi="GHEA Grapalat"/>
          <w:color w:val="000000" w:themeColor="text1"/>
        </w:rPr>
        <w:t xml:space="preserve"> </w:t>
      </w:r>
      <w:r w:rsidRPr="00E03BED">
        <w:rPr>
          <w:rFonts w:ascii="GHEA Grapalat" w:hAnsi="GHEA Grapalat"/>
        </w:rPr>
        <w:t xml:space="preserve">а в том случае </w:t>
      </w:r>
      <w:r w:rsidRPr="00E03BED">
        <w:rPr>
          <w:rFonts w:ascii="GHEA Grapalat" w:hAnsi="GHEA Grapalat"/>
          <w:lang w:val="en-US"/>
        </w:rPr>
        <w:t>e</w:t>
      </w:r>
      <w:r w:rsidRPr="00E03BED">
        <w:rPr>
          <w:rFonts w:ascii="GHEA Grapalat" w:hAnsi="GHEA Grapalat"/>
        </w:rPr>
        <w:t>сли ценовые предложения превышают цены закупки - в отношении общей суммы ценовых предложений</w:t>
      </w:r>
      <w:r w:rsidRPr="00E03BED">
        <w:rPr>
          <w:rFonts w:ascii="GHEA Grapalat" w:hAnsi="GHEA Grapalat"/>
          <w:color w:val="000000" w:themeColor="text1"/>
        </w:rPr>
        <w:t xml:space="preserve"> с учетом </w:t>
      </w:r>
      <w:r w:rsidRPr="00E03BED">
        <w:rPr>
          <w:rFonts w:ascii="GHEA Grapalat" w:hAnsi="GHEA Grapalat" w:cs="Sylfaen"/>
        </w:rPr>
        <w:t>требований абзаца «д» подпункта 1 пункта 32 Порядка</w:t>
      </w:r>
      <w:r w:rsidRPr="00E03BED">
        <w:rPr>
          <w:rFonts w:ascii="GHEA Grapalat" w:hAnsi="GHEA Grapalat"/>
        </w:rPr>
        <w:t>.</w:t>
      </w:r>
      <w:r w:rsidRPr="009044F1">
        <w:rPr>
          <w:rFonts w:ascii="GHEA Grapalat" w:hAnsi="GHEA Grapalat"/>
        </w:rPr>
        <w:t xml:space="preserve"> </w:t>
      </w:r>
    </w:p>
    <w:p w14:paraId="026508DC" w14:textId="77777777" w:rsidR="00452591" w:rsidRPr="00C35487" w:rsidRDefault="00452591" w:rsidP="00452591">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Pr>
          <w:rFonts w:ascii="GHEA Grapalat" w:hAnsi="GHEA Grapalat"/>
        </w:rPr>
        <w:t>е</w:t>
      </w:r>
      <w:r w:rsidRPr="00BB7860">
        <w:rPr>
          <w:rFonts w:ascii="GHEA Grapalat" w:hAnsi="GHEA Grapalat"/>
        </w:rPr>
        <w:t xml:space="preserve">сли участник лишается права заключения договора </w:t>
      </w:r>
      <w:r>
        <w:rPr>
          <w:rFonts w:ascii="GHEA Grapalat" w:hAnsi="GHEA Grapalat"/>
        </w:rPr>
        <w:t>по какому</w:t>
      </w:r>
      <w:r w:rsidRPr="00BB7860">
        <w:rPr>
          <w:rFonts w:ascii="GHEA Grapalat" w:hAnsi="GHEA Grapalat"/>
        </w:rPr>
        <w:t xml:space="preserve">-либо </w:t>
      </w:r>
      <w:r>
        <w:rPr>
          <w:rFonts w:ascii="GHEA Grapalat" w:hAnsi="GHEA Grapalat"/>
        </w:rPr>
        <w:t>лоту</w:t>
      </w:r>
      <w:r w:rsidRPr="00BB7860">
        <w:rPr>
          <w:rFonts w:ascii="GHEA Grapalat" w:hAnsi="GHEA Grapalat"/>
        </w:rPr>
        <w:t xml:space="preserve">, </w:t>
      </w:r>
      <w:r w:rsidRPr="00BB7860">
        <w:rPr>
          <w:rFonts w:ascii="GHEA Grapalat" w:hAnsi="GHEA Grapalat"/>
        </w:rPr>
        <w:lastRenderedPageBreak/>
        <w:t>то обеспечение заявки выплачивается только в размере обеспечения, рассчитанного в отношении это</w:t>
      </w:r>
      <w:r>
        <w:rPr>
          <w:rFonts w:ascii="GHEA Grapalat" w:hAnsi="GHEA Grapalat"/>
        </w:rPr>
        <w:t>го лота</w:t>
      </w:r>
      <w:r w:rsidRPr="009044F1">
        <w:rPr>
          <w:rFonts w:ascii="GHEA Grapalat" w:hAnsi="GHEA Grapalat"/>
        </w:rPr>
        <w:t>.</w:t>
      </w:r>
      <w:r>
        <w:rPr>
          <w:rStyle w:val="FootnoteReference"/>
        </w:rPr>
        <w:footnoteReference w:customMarkFollows="1" w:id="5"/>
        <w:t>8</w:t>
      </w:r>
    </w:p>
    <w:p w14:paraId="79118CBA" w14:textId="77777777" w:rsidR="00452591" w:rsidRPr="009044F1"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150AD3D" w14:textId="77777777" w:rsidR="00452591" w:rsidRPr="009044F1"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7F12DCB1" w14:textId="77777777" w:rsidR="00452591" w:rsidRDefault="00452591" w:rsidP="00452591">
      <w:pPr>
        <w:widowControl w:val="0"/>
        <w:tabs>
          <w:tab w:val="left" w:pos="1134"/>
        </w:tabs>
        <w:spacing w:after="160"/>
        <w:ind w:firstLine="567"/>
        <w:jc w:val="both"/>
        <w:rPr>
          <w:rFonts w:ascii="GHEA Grapalat" w:hAnsi="GHEA Grapalat"/>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Pr>
          <w:rFonts w:ascii="GHEA Grapalat" w:hAnsi="GHEA Grapalat"/>
        </w:rPr>
        <w:t>.</w:t>
      </w:r>
    </w:p>
    <w:p w14:paraId="11A962D9" w14:textId="77777777" w:rsidR="00452591" w:rsidRPr="00681F45"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r w:rsidRPr="004478A1">
        <w:rPr>
          <w:rFonts w:ascii="GHEA Grapalat" w:hAnsi="GHEA Grapalat"/>
          <w:vertAlign w:val="superscript"/>
        </w:rPr>
        <w:t>8.2</w:t>
      </w:r>
      <w:r w:rsidRPr="009044F1">
        <w:rPr>
          <w:rFonts w:ascii="GHEA Grapalat" w:hAnsi="GHEA Grapalat"/>
        </w:rPr>
        <w:t xml:space="preserve"> </w:t>
      </w:r>
    </w:p>
    <w:p w14:paraId="2A41CBB7" w14:textId="77777777" w:rsidR="00452591" w:rsidRDefault="00452591" w:rsidP="00452591">
      <w:pPr>
        <w:widowControl w:val="0"/>
        <w:tabs>
          <w:tab w:val="left" w:pos="1134"/>
        </w:tabs>
        <w:ind w:firstLine="567"/>
        <w:jc w:val="both"/>
        <w:rPr>
          <w:rFonts w:ascii="GHEA Grapalat" w:hAnsi="GHEA Grapalat" w:cs="Sylfaen"/>
        </w:rPr>
      </w:pPr>
    </w:p>
    <w:p w14:paraId="3930FDC1" w14:textId="77777777" w:rsidR="00452591" w:rsidRDefault="00452591" w:rsidP="00452591">
      <w:pPr>
        <w:widowControl w:val="0"/>
        <w:tabs>
          <w:tab w:val="left" w:pos="1134"/>
        </w:tabs>
        <w:ind w:firstLine="567"/>
        <w:jc w:val="both"/>
        <w:rPr>
          <w:rFonts w:ascii="GHEA Grapalat" w:hAnsi="GHEA Grapalat" w:cs="Sylfaen"/>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27839986" w14:textId="77777777" w:rsidR="00452591" w:rsidRPr="00996C18" w:rsidRDefault="00452591" w:rsidP="00452591">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7EA57D4C" w14:textId="77777777" w:rsidR="00FA0E41" w:rsidRPr="009044F1" w:rsidRDefault="00FA0E41" w:rsidP="00B46D58">
      <w:pPr>
        <w:widowControl w:val="0"/>
        <w:spacing w:after="160"/>
        <w:ind w:firstLine="567"/>
        <w:jc w:val="center"/>
        <w:rPr>
          <w:rFonts w:ascii="GHEA Grapalat" w:hAnsi="GHEA Grapalat"/>
          <w:b/>
        </w:rPr>
      </w:pPr>
    </w:p>
    <w:p w14:paraId="2DC4C1B9" w14:textId="77777777" w:rsidR="00A225E0" w:rsidRDefault="00A225E0" w:rsidP="00B46D58">
      <w:pPr>
        <w:rPr>
          <w:rFonts w:ascii="GHEA Grapalat" w:hAnsi="GHEA Grapalat" w:cs="Sylfaen"/>
        </w:rPr>
      </w:pPr>
    </w:p>
    <w:p w14:paraId="7048AC72"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F0C943D" w14:textId="346442D9"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5C10CC" w:rsidRPr="005C10CC">
        <w:rPr>
          <w:rFonts w:ascii="GHEA Grapalat" w:hAnsi="GHEA Grapalat"/>
          <w:sz w:val="24"/>
          <w:szCs w:val="24"/>
        </w:rPr>
        <w:t>7</w:t>
      </w:r>
      <w:r w:rsidR="00A9098A" w:rsidRPr="00AD29CE">
        <w:rPr>
          <w:rFonts w:ascii="GHEA Grapalat" w:hAnsi="GHEA Grapalat"/>
          <w:sz w:val="24"/>
          <w:szCs w:val="24"/>
        </w:rPr>
        <w:t>"</w:t>
      </w:r>
      <w:r w:rsidR="005C10CC" w:rsidRPr="005C10CC">
        <w:rPr>
          <w:rFonts w:ascii="GHEA Grapalat" w:hAnsi="GHEA Grapalat"/>
          <w:sz w:val="24"/>
          <w:szCs w:val="24"/>
        </w:rPr>
        <w:t>-</w:t>
      </w:r>
      <w:r w:rsidR="005C10CC">
        <w:rPr>
          <w:rFonts w:ascii="GHEA Grapalat" w:hAnsi="GHEA Grapalat"/>
          <w:sz w:val="24"/>
          <w:szCs w:val="24"/>
          <w:lang w:val="en-GB"/>
        </w:rPr>
        <w:t>o</w:t>
      </w:r>
      <w:r w:rsidR="00A9098A" w:rsidRPr="00AD29CE">
        <w:rPr>
          <w:rFonts w:ascii="GHEA Grapalat" w:hAnsi="GHEA Grapalat"/>
          <w:sz w:val="24"/>
          <w:szCs w:val="24"/>
        </w:rPr>
        <w:t>й день в "</w:t>
      </w:r>
      <w:r w:rsidR="005C10CC" w:rsidRPr="005C10CC">
        <w:rPr>
          <w:rFonts w:ascii="GHEA Grapalat" w:hAnsi="GHEA Grapalat"/>
          <w:sz w:val="24"/>
          <w:szCs w:val="24"/>
        </w:rPr>
        <w:t>1</w:t>
      </w:r>
      <w:r w:rsidR="00B65656" w:rsidRPr="00B65656">
        <w:rPr>
          <w:rFonts w:ascii="GHEA Grapalat" w:hAnsi="GHEA Grapalat"/>
          <w:sz w:val="24"/>
          <w:szCs w:val="24"/>
        </w:rPr>
        <w:t>2</w:t>
      </w:r>
      <w:r w:rsidR="005C10CC" w:rsidRPr="005C10CC">
        <w:rPr>
          <w:rFonts w:ascii="GHEA Grapalat" w:hAnsi="GHEA Grapalat"/>
          <w:sz w:val="24"/>
          <w:szCs w:val="24"/>
        </w:rPr>
        <w:t>:0</w:t>
      </w:r>
      <w:r w:rsidR="005C10CC" w:rsidRPr="00BB68F9">
        <w:rPr>
          <w:rFonts w:ascii="GHEA Grapalat" w:hAnsi="GHEA Grapalat"/>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109FC7B2"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CBCC1D7"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 xml:space="preserve">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w:t>
      </w:r>
      <w:r w:rsidRPr="00AD29CE">
        <w:rPr>
          <w:rFonts w:ascii="GHEA Grapalat" w:hAnsi="GHEA Grapalat"/>
        </w:rPr>
        <w:lastRenderedPageBreak/>
        <w:t>представленную прописью запись.</w:t>
      </w:r>
    </w:p>
    <w:p w14:paraId="50654E90"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983D502"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18FA0B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E166BE4"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D3605FB"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C906D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BCADF01"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10DA0C92"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18210366"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FootnoteReference"/>
          <w:rFonts w:ascii="GHEA Grapalat" w:hAnsi="GHEA Grapalat"/>
          <w:i w:val="0"/>
          <w:sz w:val="24"/>
          <w:szCs w:val="24"/>
        </w:rPr>
        <w:footnoteReference w:customMarkFollows="1" w:id="6"/>
        <w:t>9</w:t>
      </w:r>
      <w:r w:rsidR="00A01157">
        <w:rPr>
          <w:rFonts w:ascii="GHEA Grapalat" w:hAnsi="GHEA Grapalat"/>
          <w:i w:val="0"/>
          <w:sz w:val="24"/>
          <w:szCs w:val="24"/>
        </w:rPr>
        <w:t>.</w:t>
      </w:r>
    </w:p>
    <w:p w14:paraId="458C2909" w14:textId="77777777" w:rsidR="009B6D58" w:rsidRPr="00186559" w:rsidRDefault="00FD2748" w:rsidP="0029342A">
      <w:pPr>
        <w:pStyle w:val="Heading2"/>
        <w:rPr>
          <w:rFonts w:cs="Sylfaen"/>
        </w:rPr>
      </w:pPr>
      <w:r w:rsidRPr="009044F1">
        <w:t>8.</w:t>
      </w:r>
      <w:r w:rsidR="00B24E24">
        <w:t>5</w:t>
      </w:r>
      <w:r w:rsidRPr="009044F1">
        <w:t>.</w:t>
      </w:r>
      <w:r w:rsidR="00644850" w:rsidRPr="005114D0">
        <w:tab/>
      </w:r>
      <w:r w:rsidRPr="009044F1">
        <w:t xml:space="preserve">Из числа участников, подавших заявки, оцененные как удовлетворяющие требованиям приглашения, комиссия отбирает и объявляет </w:t>
      </w:r>
      <w:r w:rsidR="00A00A1F">
        <w:t>отобранного</w:t>
      </w:r>
      <w:r w:rsidR="00970000" w:rsidRPr="000811C1">
        <w:t xml:space="preserve"> </w:t>
      </w:r>
      <w:r w:rsidR="00C87E93">
        <w:t xml:space="preserve">и </w:t>
      </w:r>
      <w:r w:rsidR="00C87E93" w:rsidRPr="003F64C5">
        <w:t>непризнанны</w:t>
      </w:r>
      <w:r w:rsidR="00C87E93">
        <w:t>х таковыми</w:t>
      </w:r>
      <w:r w:rsidR="00A00A1F">
        <w:t xml:space="preserve"> </w:t>
      </w:r>
      <w:r w:rsidRPr="009044F1">
        <w:t>участников.</w:t>
      </w:r>
      <w:r w:rsidR="00D87048">
        <w:t xml:space="preserve"> </w:t>
      </w:r>
      <w:r w:rsidRPr="009044F1">
        <w:t>При равенстве предложенных наименьших цен</w:t>
      </w:r>
      <w:r w:rsidR="00186559">
        <w:t>:</w:t>
      </w:r>
    </w:p>
    <w:p w14:paraId="2D0F14F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6A4014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w:t>
      </w:r>
      <w:r w:rsidRPr="009044F1">
        <w:rPr>
          <w:rFonts w:ascii="GHEA Grapalat" w:hAnsi="GHEA Grapalat"/>
          <w:sz w:val="24"/>
          <w:szCs w:val="24"/>
        </w:rPr>
        <w:lastRenderedPageBreak/>
        <w:t xml:space="preserve">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CD1C773"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6DD6BA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776EC1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484ADCDB"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B079C7D"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E0B6CE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75EDAA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1CF7EE33"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xml:space="preserve">. настоящего приглашения, то его заявка оценивается </w:t>
      </w:r>
      <w:r w:rsidRPr="009044F1">
        <w:rPr>
          <w:rFonts w:ascii="GHEA Grapalat" w:hAnsi="GHEA Grapalat"/>
          <w:sz w:val="24"/>
          <w:szCs w:val="24"/>
        </w:rPr>
        <w:lastRenderedPageBreak/>
        <w:t>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E79DBB6"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3EED65E"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CA2BABB"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E23E98"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78842EE"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17C8C04"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 xml:space="preserve">На следующий день после </w:t>
      </w:r>
      <w:r w:rsidR="00BD06DB" w:rsidRPr="00050A4A">
        <w:rPr>
          <w:rFonts w:ascii="GHEA Grapalat" w:hAnsi="GHEA Grapalat"/>
        </w:rPr>
        <w:lastRenderedPageBreak/>
        <w:t>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421429FA"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1A9B4253"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14C3036"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2E25B16"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70CD422A"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D704A1C"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7D7C999"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C5DB99E"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2A69D5E"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CEFF71D"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7"/>
        <w:t>10</w:t>
      </w:r>
      <w:r w:rsidRPr="009044F1">
        <w:rPr>
          <w:rFonts w:ascii="GHEA Grapalat" w:hAnsi="GHEA Grapalat"/>
          <w:sz w:val="24"/>
          <w:szCs w:val="24"/>
        </w:rPr>
        <w:t xml:space="preserve">. </w:t>
      </w:r>
    </w:p>
    <w:p w14:paraId="7CE7F6D0"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69F47D40"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75EB78"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DD7580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958BA9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BFA2518"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w:t>
      </w:r>
      <w:r w:rsidRPr="009044F1">
        <w:rPr>
          <w:rFonts w:ascii="GHEA Grapalat" w:hAnsi="GHEA Grapalat"/>
          <w:sz w:val="24"/>
          <w:szCs w:val="24"/>
        </w:rPr>
        <w:lastRenderedPageBreak/>
        <w:t>днем возникновения правомочия на заключение заказчиком договора.</w:t>
      </w:r>
    </w:p>
    <w:p w14:paraId="366DCA15"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2CEE6298"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50492853"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19CE074"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A5B95FD"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4695C83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B2E3CB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7DB4F48"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737D561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2A5CC7DD"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446C278D"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43623E5"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w:t>
      </w:r>
      <w:r w:rsidRPr="009044F1">
        <w:rPr>
          <w:rFonts w:ascii="GHEA Grapalat" w:hAnsi="GHEA Grapalat"/>
          <w:i w:val="0"/>
          <w:sz w:val="24"/>
          <w:szCs w:val="24"/>
        </w:rPr>
        <w:lastRenderedPageBreak/>
        <w:t xml:space="preserve">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C0BA93D"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5668409B"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78836407"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63A16C0F"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42BB5DAE"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2905BB12"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5BE679BA"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33D8CCC2" w14:textId="77777777" w:rsidR="00055FCF" w:rsidRDefault="00055FCF">
      <w:pPr>
        <w:rPr>
          <w:rFonts w:ascii="GHEA Grapalat" w:hAnsi="GHEA Grapalat"/>
        </w:rPr>
      </w:pPr>
      <w:r>
        <w:rPr>
          <w:rFonts w:ascii="GHEA Grapalat" w:hAnsi="GHEA Grapalat"/>
        </w:rPr>
        <w:t>--------------------------</w:t>
      </w:r>
    </w:p>
    <w:p w14:paraId="1F33EF71"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26758809"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w:t>
      </w:r>
      <w:r w:rsidRPr="009F031B">
        <w:rPr>
          <w:rFonts w:ascii="GHEA Grapalat" w:hAnsi="GHEA Grapalat"/>
          <w:i/>
        </w:rPr>
        <w:lastRenderedPageBreak/>
        <w:t>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14:paraId="05F08DC6"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787BA9DC"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3B306152"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4A125F21"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FootnoteReference"/>
          <w:rFonts w:ascii="GHEA Grapalat" w:hAnsi="GHEA Grapalat" w:cs="Sylfaen"/>
        </w:rPr>
        <w:footnoteReference w:customMarkFollows="1" w:id="8"/>
        <w:t>11</w:t>
      </w:r>
    </w:p>
    <w:p w14:paraId="3DD854BF"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2F380279"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12C3A2B1"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9"/>
        <w:t>12</w:t>
      </w:r>
      <w:r w:rsidR="00375E5E" w:rsidRPr="00853D2D">
        <w:rPr>
          <w:rFonts w:ascii="GHEA Grapalat" w:hAnsi="GHEA Grapalat"/>
        </w:rPr>
        <w:t>.</w:t>
      </w:r>
    </w:p>
    <w:p w14:paraId="764525C2"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55C66BED"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lastRenderedPageBreak/>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3827450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59006E4"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1654182"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748EC22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3BC7A7D" w14:textId="77777777" w:rsidR="002807DD" w:rsidRDefault="002807DD" w:rsidP="002807DD">
      <w:pPr>
        <w:rPr>
          <w:rFonts w:ascii="GHEA Grapalat" w:hAnsi="GHEA Grapalat"/>
          <w:b/>
        </w:rPr>
      </w:pPr>
      <w:r>
        <w:rPr>
          <w:rFonts w:ascii="GHEA Grapalat" w:hAnsi="GHEA Grapalat"/>
          <w:b/>
        </w:rPr>
        <w:t xml:space="preserve">                         </w:t>
      </w:r>
    </w:p>
    <w:p w14:paraId="10B3D92A"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5E9EEC3C"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11D99AAF"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40FD9BA"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4F20B093"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3422E8D8" w14:textId="77777777" w:rsidR="00DA751A" w:rsidRDefault="00DA751A" w:rsidP="002807DD">
      <w:pPr>
        <w:rPr>
          <w:rFonts w:ascii="GHEA Grapalat" w:hAnsi="GHEA Grapalat"/>
          <w:b/>
        </w:rPr>
      </w:pPr>
    </w:p>
    <w:p w14:paraId="3A4B8075"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7D8BE81C" w14:textId="77777777" w:rsidR="002807DD" w:rsidRPr="009044F1" w:rsidRDefault="002807DD" w:rsidP="002807DD">
      <w:pPr>
        <w:rPr>
          <w:rFonts w:ascii="GHEA Grapalat" w:hAnsi="GHEA Grapalat" w:cs="Arial"/>
          <w:b/>
        </w:rPr>
      </w:pPr>
    </w:p>
    <w:p w14:paraId="7B5471AE"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19A159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F3C66E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10"/>
        <w:t>13</w:t>
      </w:r>
      <w:r w:rsidRPr="009044F1">
        <w:rPr>
          <w:rFonts w:ascii="GHEA Grapalat" w:hAnsi="GHEA Grapalat"/>
        </w:rPr>
        <w:t>.</w:t>
      </w:r>
    </w:p>
    <w:p w14:paraId="0B4391C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A3CDA3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B8D0032"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B4D542E"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0A356A1"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53F4A4F"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1812A127"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DBD10BD"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937E5A5"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w:t>
      </w:r>
      <w:r w:rsidRPr="000B56C9">
        <w:rPr>
          <w:rFonts w:ascii="GHEA Grapalat" w:hAnsi="GHEA Grapalat"/>
        </w:rPr>
        <w:lastRenderedPageBreak/>
        <w:t>расторжением договора, при которых срок исковой давности составляет тридцать календарных дней.</w:t>
      </w:r>
    </w:p>
    <w:p w14:paraId="7071D39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9D024C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1207C34"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649A56A"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25BBB23"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426E949"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3D05882"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E04C8A"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9E537C0"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998B6FD"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2B0D384"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4AF2CFF"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6F5DF565"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29C1DD4" w14:textId="77777777" w:rsidR="00167353" w:rsidRPr="00570BBD" w:rsidRDefault="00167353" w:rsidP="00167353">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A31047D"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05860B47"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26B617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6C85B377"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042DBC2"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FF5983C"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BDE322E"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637D644" w14:textId="77777777" w:rsidR="00167353" w:rsidRPr="009044F1" w:rsidRDefault="00167353" w:rsidP="00167353">
      <w:pPr>
        <w:widowControl w:val="0"/>
        <w:spacing w:after="160"/>
        <w:jc w:val="both"/>
        <w:rPr>
          <w:rFonts w:ascii="GHEA Grapalat" w:hAnsi="GHEA Grapalat" w:cs="Sylfaen"/>
          <w:b/>
        </w:rPr>
      </w:pPr>
    </w:p>
    <w:p w14:paraId="0723DA74" w14:textId="77777777" w:rsidR="004373E3" w:rsidRDefault="004373E3" w:rsidP="00B46D58">
      <w:pPr>
        <w:rPr>
          <w:rFonts w:ascii="GHEA Grapalat" w:hAnsi="GHEA Grapalat"/>
          <w:b/>
        </w:rPr>
      </w:pPr>
    </w:p>
    <w:p w14:paraId="05804F43" w14:textId="77777777" w:rsidR="00503980" w:rsidRDefault="00503980">
      <w:pPr>
        <w:rPr>
          <w:rFonts w:ascii="GHEA Grapalat" w:hAnsi="GHEA Grapalat"/>
          <w:b/>
        </w:rPr>
      </w:pPr>
      <w:r>
        <w:rPr>
          <w:rFonts w:ascii="GHEA Grapalat" w:hAnsi="GHEA Grapalat"/>
          <w:b/>
        </w:rPr>
        <w:br w:type="page"/>
      </w:r>
    </w:p>
    <w:p w14:paraId="266D7CE2"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15C9EC7" w14:textId="77777777" w:rsidR="008842CE" w:rsidRPr="00374F4A" w:rsidRDefault="008842CE" w:rsidP="00B46D58">
      <w:pPr>
        <w:widowControl w:val="0"/>
        <w:spacing w:after="160"/>
        <w:jc w:val="center"/>
        <w:rPr>
          <w:rFonts w:ascii="GHEA Grapalat" w:hAnsi="GHEA Grapalat"/>
          <w:b/>
        </w:rPr>
      </w:pPr>
    </w:p>
    <w:p w14:paraId="6944065E"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B5994">
        <w:rPr>
          <w:rFonts w:ascii="GHEA Grapalat" w:hAnsi="GHEA Grapalat"/>
          <w:b/>
        </w:rPr>
        <w:t>ЗАПРОС КОТИРОВОК</w:t>
      </w:r>
    </w:p>
    <w:p w14:paraId="71B52853" w14:textId="77777777" w:rsidR="00096865" w:rsidRPr="009044F1" w:rsidRDefault="00096865" w:rsidP="00B46D58">
      <w:pPr>
        <w:widowControl w:val="0"/>
        <w:spacing w:after="160"/>
        <w:jc w:val="center"/>
        <w:rPr>
          <w:rFonts w:ascii="GHEA Grapalat" w:hAnsi="GHEA Grapalat"/>
        </w:rPr>
      </w:pPr>
    </w:p>
    <w:p w14:paraId="4DD8F2B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6E4F66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8CEB58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D16AE2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A249551" w14:textId="77777777" w:rsidR="00140A36" w:rsidRDefault="00140A36" w:rsidP="00B46D58">
      <w:pPr>
        <w:widowControl w:val="0"/>
        <w:spacing w:after="160"/>
        <w:jc w:val="center"/>
        <w:rPr>
          <w:rFonts w:ascii="GHEA Grapalat" w:hAnsi="GHEA Grapalat"/>
          <w:b/>
        </w:rPr>
      </w:pPr>
    </w:p>
    <w:p w14:paraId="78811B4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BFFED8D"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448F8C9"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2E7D2A8F"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12D68D63"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BFAD5D9"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1"/>
        <w:t>14</w:t>
      </w:r>
    </w:p>
    <w:p w14:paraId="70EAB939" w14:textId="77777777" w:rsidR="005A4F11" w:rsidRDefault="005A4F11" w:rsidP="005A4F11">
      <w:pPr>
        <w:widowControl w:val="0"/>
        <w:tabs>
          <w:tab w:val="left" w:pos="1134"/>
        </w:tabs>
        <w:spacing w:after="160"/>
        <w:ind w:firstLine="567"/>
        <w:jc w:val="both"/>
        <w:rPr>
          <w:rFonts w:ascii="GHEA Grapalat" w:hAnsi="GHEA Grapalat"/>
        </w:rPr>
      </w:pPr>
      <w:r>
        <w:rPr>
          <w:rFonts w:ascii="GHEA Grapalat" w:hAnsi="GHEA Grapalat"/>
        </w:rPr>
        <w:t>2.4</w:t>
      </w:r>
      <w:r w:rsidRPr="00C0056D">
        <w:rPr>
          <w:rFonts w:ascii="GHEA Grapalat" w:hAnsi="GHEA Grapalat"/>
        </w:rPr>
        <w:t>.</w:t>
      </w:r>
      <w:r>
        <w:rPr>
          <w:rFonts w:ascii="GHEA Grapalat" w:hAnsi="GHEA Grapalat"/>
        </w:rPr>
        <w:t xml:space="preserve"> документы, обосновывающие критерий "квалификация персонала" согласно Приложению № 1.</w:t>
      </w:r>
      <w:r w:rsidRPr="00C03660">
        <w:rPr>
          <w:rFonts w:ascii="GHEA Grapalat" w:hAnsi="GHEA Grapalat"/>
        </w:rPr>
        <w:t>3</w:t>
      </w:r>
      <w:r>
        <w:rPr>
          <w:rFonts w:ascii="GHEA Grapalat" w:hAnsi="GHEA Grapalat"/>
        </w:rPr>
        <w:t>.</w:t>
      </w:r>
    </w:p>
    <w:p w14:paraId="77D0C646"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F537453" w14:textId="77777777" w:rsidR="00E52441" w:rsidRPr="00925DE0" w:rsidRDefault="00E52441" w:rsidP="00E24455">
      <w:pPr>
        <w:widowControl w:val="0"/>
        <w:spacing w:after="160" w:line="360" w:lineRule="auto"/>
        <w:jc w:val="center"/>
        <w:rPr>
          <w:rFonts w:ascii="GHEA Grapalat" w:hAnsi="GHEA Grapalat"/>
          <w:b/>
        </w:rPr>
      </w:pPr>
    </w:p>
    <w:p w14:paraId="5FA26898"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14:paraId="74938441"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A45A72D"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D2B430A"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FB79A5E"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01A9E9C9"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E7A6B21"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696CCA25"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D93EE3F"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7F27A393"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2EBB438D"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611B4985" w14:textId="77777777" w:rsidR="009C1687" w:rsidRDefault="009C1687">
      <w:pPr>
        <w:rPr>
          <w:rFonts w:ascii="GHEA Grapalat" w:hAnsi="GHEA Grapalat"/>
          <w:b/>
        </w:rPr>
      </w:pPr>
    </w:p>
    <w:p w14:paraId="6EE0503A" w14:textId="77777777" w:rsidR="00107A05" w:rsidRDefault="00107A05">
      <w:pPr>
        <w:rPr>
          <w:rFonts w:ascii="GHEA Grapalat" w:hAnsi="GHEA Grapalat"/>
          <w:b/>
        </w:rPr>
      </w:pPr>
      <w:r>
        <w:rPr>
          <w:rFonts w:ascii="GHEA Grapalat" w:hAnsi="GHEA Grapalat"/>
          <w:b/>
        </w:rPr>
        <w:br w:type="page"/>
      </w:r>
    </w:p>
    <w:p w14:paraId="2E72A3E7"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7F069EDE" w14:textId="578049BF" w:rsidR="00B2572B" w:rsidRPr="00946001" w:rsidRDefault="00B2572B" w:rsidP="00EC799F">
      <w:pPr>
        <w:pStyle w:val="BodyTextIndent3"/>
        <w:widowControl w:val="0"/>
        <w:tabs>
          <w:tab w:val="left" w:pos="2127"/>
        </w:tabs>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29342A">
        <w:rPr>
          <w:rFonts w:ascii="GHEA Grapalat" w:hAnsi="GHEA Grapalat"/>
          <w:b/>
          <w:sz w:val="24"/>
          <w:szCs w:val="24"/>
        </w:rPr>
        <w:t>HFF-NTsDzB-2025/4</w:t>
      </w:r>
    </w:p>
    <w:p w14:paraId="3C09B591" w14:textId="77777777" w:rsidR="00D87B1D" w:rsidRPr="00374F4A" w:rsidRDefault="00D87B1D" w:rsidP="00B46D58">
      <w:pPr>
        <w:widowControl w:val="0"/>
        <w:spacing w:after="120"/>
        <w:jc w:val="center"/>
        <w:rPr>
          <w:rFonts w:ascii="GHEA Grapalat" w:hAnsi="GHEA Grapalat" w:cs="Sylfaen"/>
          <w:b/>
        </w:rPr>
      </w:pPr>
    </w:p>
    <w:p w14:paraId="5B874C86"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08F8A24"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46001">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4DB382A2" w14:textId="77777777" w:rsidR="00B2572B" w:rsidRPr="00374F4A" w:rsidRDefault="00B2572B" w:rsidP="00B46D58">
      <w:pPr>
        <w:widowControl w:val="0"/>
        <w:spacing w:after="120"/>
        <w:jc w:val="center"/>
        <w:rPr>
          <w:rFonts w:ascii="GHEA Grapalat" w:hAnsi="GHEA Grapalat"/>
        </w:rPr>
      </w:pPr>
    </w:p>
    <w:p w14:paraId="7AA76EE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457270F"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1E821D5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0ABDFCF"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CB5B5D4" w14:textId="00BAF442" w:rsidR="00374F4A" w:rsidRPr="00946001" w:rsidRDefault="00374F4A" w:rsidP="00B46D58">
      <w:pPr>
        <w:jc w:val="both"/>
        <w:rPr>
          <w:rFonts w:ascii="GHEA Grapalat" w:hAnsi="GHEA Grapalat"/>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29342A">
        <w:rPr>
          <w:rFonts w:ascii="GHEA Grapalat" w:hAnsi="GHEA Grapalat"/>
          <w:b/>
        </w:rPr>
        <w:t>HFF-NTsDzB-2025/4</w:t>
      </w:r>
    </w:p>
    <w:p w14:paraId="420D779C" w14:textId="77777777" w:rsidR="00374F4A" w:rsidRPr="00946001" w:rsidRDefault="00374F4A" w:rsidP="00B46D58">
      <w:pPr>
        <w:spacing w:after="160"/>
        <w:ind w:left="1560"/>
        <w:jc w:val="both"/>
        <w:rPr>
          <w:rFonts w:ascii="GHEA Grapalat" w:hAnsi="GHEA Grapalat"/>
        </w:rPr>
      </w:pPr>
      <w:r w:rsidRPr="00946001">
        <w:rPr>
          <w:rFonts w:ascii="GHEA Grapalat" w:hAnsi="GHEA Grapalat"/>
        </w:rPr>
        <w:t>наименование заказчика</w:t>
      </w:r>
    </w:p>
    <w:p w14:paraId="19B268B3" w14:textId="77777777" w:rsidR="00374F4A" w:rsidRPr="00DA5EA0" w:rsidRDefault="00B16F41" w:rsidP="00B46D58">
      <w:pPr>
        <w:spacing w:after="160"/>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6C676A60"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668CC6D"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D774CA4"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4C3D74B"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8271610" w14:textId="77777777" w:rsidR="000612B9" w:rsidRDefault="000612B9" w:rsidP="00B46D58">
      <w:pPr>
        <w:jc w:val="both"/>
        <w:rPr>
          <w:rFonts w:ascii="GHEA Grapalat" w:hAnsi="GHEA Grapalat"/>
        </w:rPr>
      </w:pPr>
    </w:p>
    <w:p w14:paraId="6E863808"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E206B0A"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CB73A46" w14:textId="77777777" w:rsidR="000612B9" w:rsidRDefault="000612B9" w:rsidP="00B46D58">
      <w:pPr>
        <w:jc w:val="both"/>
        <w:rPr>
          <w:rFonts w:ascii="GHEA Grapalat" w:hAnsi="GHEA Grapalat"/>
        </w:rPr>
      </w:pPr>
    </w:p>
    <w:p w14:paraId="0C43488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C4226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0C262D4" w14:textId="77777777" w:rsidR="00B138F3" w:rsidRDefault="00B138F3" w:rsidP="00B46D58">
      <w:pPr>
        <w:jc w:val="both"/>
        <w:rPr>
          <w:rFonts w:ascii="GHEA Grapalat" w:hAnsi="GHEA Grapalat"/>
        </w:rPr>
      </w:pPr>
    </w:p>
    <w:p w14:paraId="1C564957"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5485EC8"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3468DFC5" w14:textId="77777777" w:rsidR="00B138F3" w:rsidRDefault="00B138F3" w:rsidP="00F96993">
      <w:pPr>
        <w:jc w:val="both"/>
        <w:rPr>
          <w:rFonts w:ascii="GHEA Grapalat" w:hAnsi="GHEA Grapalat"/>
        </w:rPr>
      </w:pPr>
    </w:p>
    <w:p w14:paraId="365D5C7D"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6B1EBAC"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2AAEB2A" w14:textId="77777777" w:rsidR="00B16483" w:rsidRDefault="00B16483" w:rsidP="00F96993">
      <w:pPr>
        <w:jc w:val="both"/>
        <w:rPr>
          <w:rFonts w:ascii="GHEA Grapalat" w:hAnsi="GHEA Grapalat"/>
          <w:sz w:val="18"/>
          <w:szCs w:val="18"/>
        </w:rPr>
      </w:pPr>
    </w:p>
    <w:p w14:paraId="520CA79D"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A87077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935C9AE" w14:textId="77777777" w:rsidR="00B16483" w:rsidRPr="00D3436F" w:rsidRDefault="00B16483" w:rsidP="00B16483">
      <w:pPr>
        <w:tabs>
          <w:tab w:val="left" w:pos="7371"/>
        </w:tabs>
        <w:spacing w:after="160"/>
        <w:ind w:left="3544" w:firstLine="3"/>
        <w:jc w:val="both"/>
        <w:rPr>
          <w:rFonts w:ascii="GHEA Grapalat" w:hAnsi="GHEA Grapalat"/>
          <w:sz w:val="16"/>
        </w:rPr>
      </w:pPr>
    </w:p>
    <w:p w14:paraId="5F86D833" w14:textId="77777777" w:rsidR="00B0401C" w:rsidRDefault="00B0401C" w:rsidP="00B46D58">
      <w:pPr>
        <w:widowControl w:val="0"/>
        <w:jc w:val="both"/>
        <w:rPr>
          <w:rFonts w:ascii="GHEA Grapalat" w:hAnsi="GHEA Grapalat"/>
        </w:rPr>
      </w:pPr>
    </w:p>
    <w:p w14:paraId="5320FB03" w14:textId="77777777" w:rsidR="00B0401C" w:rsidRDefault="00B0401C" w:rsidP="00B46D58">
      <w:pPr>
        <w:widowControl w:val="0"/>
        <w:jc w:val="both"/>
        <w:rPr>
          <w:rFonts w:ascii="GHEA Grapalat" w:hAnsi="GHEA Grapalat"/>
        </w:rPr>
      </w:pPr>
    </w:p>
    <w:p w14:paraId="334A7DCE" w14:textId="77777777" w:rsidR="00B0401C" w:rsidRDefault="00B0401C" w:rsidP="00B46D58">
      <w:pPr>
        <w:widowControl w:val="0"/>
        <w:jc w:val="both"/>
        <w:rPr>
          <w:rFonts w:ascii="GHEA Grapalat" w:hAnsi="GHEA Grapalat"/>
        </w:rPr>
      </w:pPr>
    </w:p>
    <w:p w14:paraId="4BC907E6" w14:textId="77777777" w:rsidR="00B0401C" w:rsidRDefault="00B0401C" w:rsidP="00B46D58">
      <w:pPr>
        <w:widowControl w:val="0"/>
        <w:jc w:val="both"/>
        <w:rPr>
          <w:rFonts w:ascii="GHEA Grapalat" w:hAnsi="GHEA Grapalat"/>
        </w:rPr>
      </w:pPr>
    </w:p>
    <w:p w14:paraId="7A40E801"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7116C52"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275464D" w14:textId="77777777" w:rsidR="00D87B1D" w:rsidRDefault="00D87B1D" w:rsidP="00B46D58">
      <w:pPr>
        <w:widowControl w:val="0"/>
        <w:spacing w:after="120"/>
        <w:ind w:left="2835"/>
        <w:jc w:val="both"/>
        <w:rPr>
          <w:rFonts w:ascii="GHEA Grapalat" w:hAnsi="GHEA Grapalat"/>
          <w:sz w:val="16"/>
        </w:rPr>
      </w:pPr>
    </w:p>
    <w:p w14:paraId="4816E0DF"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30BDB03E"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lastRenderedPageBreak/>
        <w:tab/>
      </w:r>
      <w:r w:rsidRPr="001E7AA5">
        <w:rPr>
          <w:rFonts w:ascii="GHEA Grapalat" w:hAnsi="GHEA Grapalat"/>
          <w:sz w:val="20"/>
          <w:lang w:val="hy-AM"/>
        </w:rPr>
        <w:tab/>
      </w:r>
      <w:r w:rsidRPr="001E7AA5">
        <w:rPr>
          <w:rFonts w:ascii="GHEA Grapalat" w:hAnsi="GHEA Grapalat"/>
          <w:sz w:val="16"/>
        </w:rPr>
        <w:t>наименование участника</w:t>
      </w:r>
    </w:p>
    <w:p w14:paraId="781EFD35" w14:textId="77777777" w:rsidR="00833D4F" w:rsidRPr="001E7AA5" w:rsidRDefault="00833D4F" w:rsidP="00833D4F">
      <w:pPr>
        <w:rPr>
          <w:rFonts w:ascii="GHEA Grapalat" w:hAnsi="GHEA Grapalat"/>
          <w:i/>
          <w:sz w:val="16"/>
          <w:vertAlign w:val="superscript"/>
          <w:lang w:val="es-ES"/>
        </w:rPr>
      </w:pPr>
    </w:p>
    <w:p w14:paraId="57E4CD6B" w14:textId="6F15808E"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AB5994">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29342A">
        <w:rPr>
          <w:rFonts w:ascii="GHEA Grapalat" w:hAnsi="GHEA Grapalat"/>
          <w:b/>
          <w:lang w:val="en-GB"/>
        </w:rPr>
        <w:t>HFF</w:t>
      </w:r>
      <w:r w:rsidR="0029342A" w:rsidRPr="0029342A">
        <w:rPr>
          <w:rFonts w:ascii="GHEA Grapalat" w:hAnsi="GHEA Grapalat"/>
          <w:b/>
        </w:rPr>
        <w:t>-</w:t>
      </w:r>
      <w:proofErr w:type="spellStart"/>
      <w:r w:rsidR="0029342A">
        <w:rPr>
          <w:rFonts w:ascii="GHEA Grapalat" w:hAnsi="GHEA Grapalat"/>
          <w:b/>
          <w:lang w:val="en-GB"/>
        </w:rPr>
        <w:t>NTsDzB</w:t>
      </w:r>
      <w:proofErr w:type="spellEnd"/>
      <w:r w:rsidR="0029342A" w:rsidRPr="0029342A">
        <w:rPr>
          <w:rFonts w:ascii="GHEA Grapalat" w:hAnsi="GHEA Grapalat"/>
          <w:b/>
        </w:rPr>
        <w:t>-2025/4</w:t>
      </w:r>
      <w:r w:rsidR="00946001">
        <w:rPr>
          <w:rFonts w:ascii="GHEA Grapalat" w:hAnsi="GHEA Grapalat"/>
          <w:i/>
        </w:rPr>
        <w:t xml:space="preserve">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7FA962C0"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203E5AA2"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1327CE7F" w14:textId="2483327E" w:rsidR="006B3E56" w:rsidRPr="00946001" w:rsidRDefault="006F3CBD" w:rsidP="006F3CBD">
      <w:pPr>
        <w:pStyle w:val="ListParagraph"/>
        <w:widowControl w:val="0"/>
        <w:numPr>
          <w:ilvl w:val="0"/>
          <w:numId w:val="33"/>
        </w:numPr>
        <w:tabs>
          <w:tab w:val="left" w:pos="567"/>
        </w:tabs>
        <w:spacing w:after="160"/>
        <w:jc w:val="both"/>
        <w:rPr>
          <w:rFonts w:ascii="GHEA Grapalat" w:hAnsi="GHEA Grapalat" w:cs="Arial"/>
          <w:b/>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29342A">
        <w:rPr>
          <w:rFonts w:ascii="GHEA Grapalat" w:hAnsi="GHEA Grapalat"/>
          <w:b/>
          <w:lang w:val="en-GB"/>
        </w:rPr>
        <w:t>HFF</w:t>
      </w:r>
      <w:r w:rsidR="0029342A" w:rsidRPr="0029342A">
        <w:rPr>
          <w:rFonts w:ascii="GHEA Grapalat" w:hAnsi="GHEA Grapalat"/>
          <w:b/>
        </w:rPr>
        <w:t>-</w:t>
      </w:r>
      <w:proofErr w:type="spellStart"/>
      <w:r w:rsidR="0029342A">
        <w:rPr>
          <w:rFonts w:ascii="GHEA Grapalat" w:hAnsi="GHEA Grapalat"/>
          <w:b/>
          <w:lang w:val="en-GB"/>
        </w:rPr>
        <w:t>NTsDzB</w:t>
      </w:r>
      <w:proofErr w:type="spellEnd"/>
      <w:r w:rsidR="0029342A" w:rsidRPr="0029342A">
        <w:rPr>
          <w:rFonts w:ascii="GHEA Grapalat" w:hAnsi="GHEA Grapalat"/>
          <w:b/>
        </w:rPr>
        <w:t>-2025/4</w:t>
      </w:r>
    </w:p>
    <w:p w14:paraId="7929A936"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4E4D7CF8"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B5994">
        <w:rPr>
          <w:rFonts w:ascii="GHEA Grapalat" w:hAnsi="GHEA Grapalat"/>
        </w:rPr>
        <w:t>запрос котировок</w:t>
      </w:r>
      <w:r>
        <w:rPr>
          <w:rFonts w:ascii="GHEA Grapalat" w:hAnsi="GHEA Grapalat"/>
        </w:rPr>
        <w:t xml:space="preserve"> случая     одновременного </w:t>
      </w:r>
    </w:p>
    <w:p w14:paraId="0DC015C8"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D104B69"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529C60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E9DB31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2EC189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6789C0B" w14:textId="77777777"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C073281"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4B296DE8"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0F6A3E77" w14:textId="77777777"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2"/>
        <w:t>**</w:t>
      </w:r>
      <w:r>
        <w:rPr>
          <w:rFonts w:ascii="GHEA Grapalat" w:hAnsi="GHEA Grapalat"/>
          <w:sz w:val="32"/>
          <w:szCs w:val="32"/>
        </w:rPr>
        <w:t xml:space="preserve"> .</w:t>
      </w:r>
      <w:r w:rsidR="006B3E56" w:rsidRPr="00503980">
        <w:rPr>
          <w:rFonts w:ascii="GHEA Grapalat" w:hAnsi="GHEA Grapalat"/>
          <w:sz w:val="32"/>
          <w:szCs w:val="32"/>
        </w:rPr>
        <w:t xml:space="preserve"> </w:t>
      </w:r>
    </w:p>
    <w:p w14:paraId="79EB2542" w14:textId="77777777" w:rsidR="006B3E56" w:rsidRPr="00770B03" w:rsidRDefault="006B3E56" w:rsidP="00B46D58">
      <w:pPr>
        <w:tabs>
          <w:tab w:val="left" w:pos="7371"/>
        </w:tabs>
        <w:spacing w:after="160"/>
        <w:ind w:left="3544" w:firstLine="3"/>
        <w:jc w:val="both"/>
        <w:rPr>
          <w:rFonts w:ascii="GHEA Grapalat" w:hAnsi="GHEA Grapalat"/>
          <w:sz w:val="16"/>
        </w:rPr>
      </w:pPr>
    </w:p>
    <w:p w14:paraId="4D014080"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4143B27"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72E1A0A"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EA9C76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7254799C" w14:textId="77777777" w:rsidR="00652A78" w:rsidRDefault="00123294">
      <w:pPr>
        <w:rPr>
          <w:ins w:id="3" w:author="Inesa Kocharyan" w:date="2021-09-01T14:04:00Z"/>
          <w:rFonts w:ascii="GHEA Grapalat" w:hAnsi="GHEA Grapalat"/>
          <w:b/>
        </w:rPr>
      </w:pPr>
      <w:r>
        <w:rPr>
          <w:rFonts w:ascii="GHEA Grapalat" w:hAnsi="GHEA Grapalat"/>
          <w:b/>
        </w:rPr>
        <w:br w:type="page"/>
      </w:r>
    </w:p>
    <w:p w14:paraId="2DCA4DC9"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4516D217"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AB5994">
        <w:rPr>
          <w:rFonts w:ascii="GHEA Grapalat" w:hAnsi="GHEA Grapalat"/>
          <w:b/>
        </w:rPr>
        <w:t>запрос котировок</w:t>
      </w:r>
    </w:p>
    <w:p w14:paraId="17868D6E" w14:textId="7DA4C8DF"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29342A">
        <w:rPr>
          <w:rFonts w:ascii="GHEA Grapalat" w:hAnsi="GHEA Grapalat"/>
          <w:b/>
          <w:i w:val="0"/>
          <w:sz w:val="24"/>
          <w:szCs w:val="24"/>
        </w:rPr>
        <w:t>HFF-NTsDzB-2025/4</w:t>
      </w:r>
    </w:p>
    <w:p w14:paraId="1FEC7CF8" w14:textId="77777777" w:rsidR="00123294" w:rsidRDefault="00123294" w:rsidP="00B46D58">
      <w:pPr>
        <w:rPr>
          <w:rFonts w:ascii="GHEA Grapalat" w:hAnsi="GHEA Grapalat"/>
          <w:b/>
        </w:rPr>
      </w:pPr>
    </w:p>
    <w:p w14:paraId="4E82FEEC" w14:textId="77777777" w:rsidR="00B048B2" w:rsidRDefault="00B048B2" w:rsidP="00B46D58">
      <w:pPr>
        <w:rPr>
          <w:rFonts w:ascii="GHEA Grapalat" w:hAnsi="GHEA Grapalat"/>
          <w:b/>
        </w:rPr>
      </w:pPr>
    </w:p>
    <w:p w14:paraId="127A92DB"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03609D5A"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C81253E" w14:textId="77777777" w:rsidR="00A9306E" w:rsidRPr="00ED3A13" w:rsidRDefault="00A9306E" w:rsidP="00A9306E">
      <w:pPr>
        <w:ind w:left="360" w:hanging="360"/>
        <w:jc w:val="center"/>
        <w:rPr>
          <w:rFonts w:ascii="GHEA Grapalat" w:eastAsia="GHEA Grapalat" w:hAnsi="GHEA Grapalat" w:cs="GHEA Grapalat"/>
          <w:b/>
        </w:rPr>
      </w:pPr>
    </w:p>
    <w:p w14:paraId="717E810E"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29E58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32E717AB" w14:textId="77777777" w:rsidTr="00F32DDC">
        <w:tc>
          <w:tcPr>
            <w:tcW w:w="2836" w:type="dxa"/>
            <w:shd w:val="clear" w:color="auto" w:fill="D9E2F3"/>
            <w:vAlign w:val="center"/>
          </w:tcPr>
          <w:p w14:paraId="6B56639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C37C75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976014" w14:textId="77777777" w:rsidTr="00F32DDC">
        <w:tc>
          <w:tcPr>
            <w:tcW w:w="2836" w:type="dxa"/>
            <w:shd w:val="clear" w:color="auto" w:fill="D9E2F3"/>
            <w:vAlign w:val="center"/>
          </w:tcPr>
          <w:p w14:paraId="6683C47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154F7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1F4555" w14:textId="77777777" w:rsidTr="00F32DDC">
        <w:tc>
          <w:tcPr>
            <w:tcW w:w="2836" w:type="dxa"/>
            <w:shd w:val="clear" w:color="auto" w:fill="D9E2F3"/>
            <w:vAlign w:val="center"/>
          </w:tcPr>
          <w:p w14:paraId="0E4DA7C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42B10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53C79E" w14:textId="77777777" w:rsidTr="00F32DDC">
        <w:tc>
          <w:tcPr>
            <w:tcW w:w="2836" w:type="dxa"/>
            <w:shd w:val="clear" w:color="auto" w:fill="D9E2F3"/>
            <w:vAlign w:val="center"/>
          </w:tcPr>
          <w:p w14:paraId="31B392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0FFF4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AA9B1C" w14:textId="77777777" w:rsidTr="00F32DDC">
        <w:tc>
          <w:tcPr>
            <w:tcW w:w="2836" w:type="dxa"/>
            <w:shd w:val="clear" w:color="auto" w:fill="D9E2F3"/>
            <w:vAlign w:val="center"/>
          </w:tcPr>
          <w:p w14:paraId="571DA83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27CAA8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B9C4F7" w14:textId="77777777" w:rsidTr="00F32DDC">
        <w:tc>
          <w:tcPr>
            <w:tcW w:w="2836" w:type="dxa"/>
            <w:shd w:val="clear" w:color="auto" w:fill="D9E2F3"/>
            <w:vAlign w:val="center"/>
          </w:tcPr>
          <w:p w14:paraId="400D3D0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6EB877E"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77D0E034" w14:textId="77777777" w:rsidTr="00F32DDC">
        <w:tc>
          <w:tcPr>
            <w:tcW w:w="2836" w:type="dxa"/>
            <w:shd w:val="clear" w:color="auto" w:fill="D9E2F3"/>
            <w:vAlign w:val="center"/>
          </w:tcPr>
          <w:p w14:paraId="05C6098E"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9694D8D"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3361DC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FE578DF" w14:textId="77777777" w:rsidTr="00F32DDC">
        <w:tc>
          <w:tcPr>
            <w:tcW w:w="2835" w:type="dxa"/>
            <w:shd w:val="clear" w:color="auto" w:fill="D9E2F3"/>
            <w:vAlign w:val="center"/>
          </w:tcPr>
          <w:p w14:paraId="6E2060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B225A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D7CEE5" w14:textId="77777777" w:rsidTr="00F32DDC">
        <w:trPr>
          <w:trHeight w:val="1487"/>
        </w:trPr>
        <w:tc>
          <w:tcPr>
            <w:tcW w:w="2835" w:type="dxa"/>
            <w:shd w:val="clear" w:color="auto" w:fill="D9E2F3"/>
            <w:vAlign w:val="center"/>
          </w:tcPr>
          <w:p w14:paraId="415AB5E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000AC1E" w14:textId="77777777" w:rsidR="00A9306E" w:rsidRPr="00FD1EE4" w:rsidRDefault="00A9306E" w:rsidP="00F32DDC">
            <w:pPr>
              <w:spacing w:before="240" w:after="240"/>
              <w:rPr>
                <w:rFonts w:ascii="GHEA Grapalat" w:eastAsia="GHEA Grapalat" w:hAnsi="GHEA Grapalat" w:cs="GHEA Grapalat"/>
              </w:rPr>
            </w:pPr>
          </w:p>
        </w:tc>
      </w:tr>
    </w:tbl>
    <w:p w14:paraId="2628F26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43F6937" w14:textId="77777777" w:rsidTr="00F32DDC">
        <w:tc>
          <w:tcPr>
            <w:tcW w:w="2835" w:type="dxa"/>
            <w:shd w:val="clear" w:color="auto" w:fill="D9E2F3"/>
            <w:vAlign w:val="center"/>
          </w:tcPr>
          <w:p w14:paraId="0BE8DACD"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7F1E9B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4AADCC" w14:textId="77777777" w:rsidTr="00F32DDC">
        <w:tc>
          <w:tcPr>
            <w:tcW w:w="2835" w:type="dxa"/>
            <w:shd w:val="clear" w:color="auto" w:fill="D9E2F3"/>
            <w:vAlign w:val="center"/>
          </w:tcPr>
          <w:p w14:paraId="1FB4515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3A1B2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1217C9" w14:textId="77777777" w:rsidTr="00F32DDC">
        <w:tc>
          <w:tcPr>
            <w:tcW w:w="2835" w:type="dxa"/>
            <w:shd w:val="clear" w:color="auto" w:fill="D9E2F3"/>
            <w:vAlign w:val="center"/>
          </w:tcPr>
          <w:p w14:paraId="44FA5342"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258F73F" w14:textId="77777777" w:rsidR="00A9306E" w:rsidRPr="00FD1EE4" w:rsidRDefault="00A9306E" w:rsidP="00F32DDC">
            <w:pPr>
              <w:spacing w:before="240" w:after="240"/>
              <w:rPr>
                <w:rFonts w:ascii="GHEA Grapalat" w:eastAsia="GHEA Grapalat" w:hAnsi="GHEA Grapalat" w:cs="GHEA Grapalat"/>
              </w:rPr>
            </w:pPr>
          </w:p>
        </w:tc>
      </w:tr>
    </w:tbl>
    <w:p w14:paraId="63274313" w14:textId="77777777" w:rsidR="00A9306E" w:rsidRPr="00FD1EE4" w:rsidRDefault="00A9306E" w:rsidP="00A9306E">
      <w:pPr>
        <w:rPr>
          <w:rFonts w:ascii="GHEA Grapalat" w:eastAsia="GHEA Grapalat" w:hAnsi="GHEA Grapalat" w:cs="GHEA Grapalat"/>
        </w:rPr>
      </w:pPr>
    </w:p>
    <w:p w14:paraId="74450D8F"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826291A"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B03918E"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13D2657" w14:textId="77777777" w:rsidTr="00F32DDC">
        <w:tc>
          <w:tcPr>
            <w:tcW w:w="2835" w:type="dxa"/>
            <w:shd w:val="clear" w:color="auto" w:fill="D9E2F3"/>
            <w:vAlign w:val="center"/>
          </w:tcPr>
          <w:p w14:paraId="22F3B68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AAE06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DF9C0B" w14:textId="77777777" w:rsidTr="00F32DDC">
        <w:tc>
          <w:tcPr>
            <w:tcW w:w="2835" w:type="dxa"/>
            <w:shd w:val="clear" w:color="auto" w:fill="D9E2F3"/>
            <w:vAlign w:val="center"/>
          </w:tcPr>
          <w:p w14:paraId="21F47B3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711B8" w14:textId="77777777" w:rsidR="00A9306E" w:rsidRPr="00FD1EE4" w:rsidRDefault="00A9306E" w:rsidP="00F32DDC">
            <w:pPr>
              <w:spacing w:before="240" w:after="240"/>
              <w:rPr>
                <w:rFonts w:ascii="GHEA Grapalat" w:eastAsia="GHEA Grapalat" w:hAnsi="GHEA Grapalat" w:cs="GHEA Grapalat"/>
              </w:rPr>
            </w:pPr>
          </w:p>
        </w:tc>
      </w:tr>
    </w:tbl>
    <w:p w14:paraId="71722C3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989B7A9" w14:textId="77777777" w:rsidTr="00F32DDC">
        <w:tc>
          <w:tcPr>
            <w:tcW w:w="2835" w:type="dxa"/>
            <w:shd w:val="clear" w:color="auto" w:fill="D9E2F3"/>
            <w:vAlign w:val="center"/>
          </w:tcPr>
          <w:p w14:paraId="4416E1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E0076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D0A828" w14:textId="77777777" w:rsidTr="00F32DDC">
        <w:tc>
          <w:tcPr>
            <w:tcW w:w="2835" w:type="dxa"/>
            <w:shd w:val="clear" w:color="auto" w:fill="D9E2F3"/>
            <w:vAlign w:val="center"/>
          </w:tcPr>
          <w:p w14:paraId="3357D12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AFF50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924ED6" w14:textId="77777777" w:rsidTr="00F32DDC">
        <w:tc>
          <w:tcPr>
            <w:tcW w:w="2835" w:type="dxa"/>
            <w:shd w:val="clear" w:color="auto" w:fill="D9E2F3"/>
            <w:vAlign w:val="center"/>
          </w:tcPr>
          <w:p w14:paraId="42CFDD6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B6C73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2BFCB3" w14:textId="77777777" w:rsidTr="00F32DDC">
        <w:tc>
          <w:tcPr>
            <w:tcW w:w="2835" w:type="dxa"/>
            <w:shd w:val="clear" w:color="auto" w:fill="D9E2F3"/>
            <w:vAlign w:val="center"/>
          </w:tcPr>
          <w:p w14:paraId="69E74D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98F0E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9A2043" w14:textId="77777777" w:rsidTr="00F32DDC">
        <w:tc>
          <w:tcPr>
            <w:tcW w:w="2835" w:type="dxa"/>
            <w:shd w:val="clear" w:color="auto" w:fill="D9E2F3"/>
            <w:vAlign w:val="center"/>
          </w:tcPr>
          <w:p w14:paraId="228A1B5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747E1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96A963" w14:textId="77777777" w:rsidTr="00F32DDC">
        <w:trPr>
          <w:trHeight w:val="1361"/>
        </w:trPr>
        <w:tc>
          <w:tcPr>
            <w:tcW w:w="2835" w:type="dxa"/>
            <w:shd w:val="clear" w:color="auto" w:fill="D9E2F3"/>
            <w:vAlign w:val="center"/>
          </w:tcPr>
          <w:p w14:paraId="32D458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742968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F2B0B91" w14:textId="77777777" w:rsidTr="00F32DDC">
        <w:tc>
          <w:tcPr>
            <w:tcW w:w="2835" w:type="dxa"/>
            <w:shd w:val="clear" w:color="auto" w:fill="D9E2F3"/>
            <w:vAlign w:val="center"/>
          </w:tcPr>
          <w:p w14:paraId="5EED391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DB335FD" w14:textId="77777777" w:rsidR="00A9306E" w:rsidRPr="00FD1EE4" w:rsidRDefault="00A9306E" w:rsidP="00F32DDC">
            <w:pPr>
              <w:spacing w:before="240" w:after="240"/>
              <w:rPr>
                <w:rFonts w:ascii="GHEA Grapalat" w:eastAsia="GHEA Grapalat" w:hAnsi="GHEA Grapalat" w:cs="GHEA Grapalat"/>
              </w:rPr>
            </w:pPr>
          </w:p>
        </w:tc>
      </w:tr>
    </w:tbl>
    <w:p w14:paraId="61679FA7"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2CF67EA" w14:textId="77777777" w:rsidTr="00F32DDC">
        <w:tc>
          <w:tcPr>
            <w:tcW w:w="2836" w:type="dxa"/>
            <w:shd w:val="clear" w:color="auto" w:fill="D9E2F3"/>
            <w:vAlign w:val="center"/>
          </w:tcPr>
          <w:p w14:paraId="5F64ABBF"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41DB5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8204B7" w14:textId="77777777" w:rsidTr="00F32DDC">
        <w:tc>
          <w:tcPr>
            <w:tcW w:w="2836" w:type="dxa"/>
            <w:shd w:val="clear" w:color="auto" w:fill="D9E2F3"/>
            <w:vAlign w:val="center"/>
          </w:tcPr>
          <w:p w14:paraId="19D27372"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9A3A492"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5ED4BC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5FBA305"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1A9B5AE"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16ABBD4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24936CB" w14:textId="77777777" w:rsidTr="00F32DDC">
        <w:tc>
          <w:tcPr>
            <w:tcW w:w="2837" w:type="dxa"/>
            <w:shd w:val="clear" w:color="auto" w:fill="D9E2F3"/>
            <w:vAlign w:val="center"/>
          </w:tcPr>
          <w:p w14:paraId="558880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0AE85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4CC685" w14:textId="77777777" w:rsidTr="00F32DDC">
        <w:tc>
          <w:tcPr>
            <w:tcW w:w="2837" w:type="dxa"/>
            <w:shd w:val="clear" w:color="auto" w:fill="D9E2F3"/>
            <w:vAlign w:val="center"/>
          </w:tcPr>
          <w:p w14:paraId="7DC80AB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E4F3F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37CD7E" w14:textId="77777777" w:rsidTr="00F32DDC">
        <w:tc>
          <w:tcPr>
            <w:tcW w:w="2837" w:type="dxa"/>
            <w:shd w:val="clear" w:color="auto" w:fill="D9E2F3"/>
            <w:vAlign w:val="center"/>
          </w:tcPr>
          <w:p w14:paraId="3968B1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06336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4E12D6" w14:textId="77777777" w:rsidTr="00F32DDC">
        <w:tc>
          <w:tcPr>
            <w:tcW w:w="2837" w:type="dxa"/>
            <w:shd w:val="clear" w:color="auto" w:fill="D9E2F3"/>
            <w:vAlign w:val="center"/>
          </w:tcPr>
          <w:p w14:paraId="6CD35CF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3A3A56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80C9F75"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935729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9F76767" w14:textId="77777777" w:rsidTr="00F32DDC">
        <w:tc>
          <w:tcPr>
            <w:tcW w:w="2837" w:type="dxa"/>
            <w:shd w:val="clear" w:color="auto" w:fill="D9E2F3"/>
            <w:vAlign w:val="center"/>
          </w:tcPr>
          <w:p w14:paraId="4279ABF9"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0C7543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8BF8DC4" w14:textId="77777777" w:rsidTr="00F32DDC">
        <w:tc>
          <w:tcPr>
            <w:tcW w:w="2837" w:type="dxa"/>
            <w:shd w:val="clear" w:color="auto" w:fill="D9E2F3"/>
            <w:vAlign w:val="center"/>
          </w:tcPr>
          <w:p w14:paraId="7346999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67EC7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BA2D95" w14:textId="77777777" w:rsidTr="00F32DDC">
        <w:tc>
          <w:tcPr>
            <w:tcW w:w="2837" w:type="dxa"/>
            <w:shd w:val="clear" w:color="auto" w:fill="D9E2F3"/>
            <w:vAlign w:val="center"/>
          </w:tcPr>
          <w:p w14:paraId="67AE888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DB83A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0F38C91" w14:textId="77777777" w:rsidTr="00F32DDC">
        <w:tc>
          <w:tcPr>
            <w:tcW w:w="2837" w:type="dxa"/>
            <w:shd w:val="clear" w:color="auto" w:fill="D9E2F3"/>
            <w:vAlign w:val="center"/>
          </w:tcPr>
          <w:p w14:paraId="7473748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C4A8995"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28CDC7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A645264"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25B9BD9E"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1AC107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C1BFED1" w14:textId="77777777" w:rsidTr="00F32DDC">
        <w:tc>
          <w:tcPr>
            <w:tcW w:w="2836" w:type="dxa"/>
            <w:shd w:val="clear" w:color="auto" w:fill="D9E2F3"/>
            <w:vAlign w:val="center"/>
          </w:tcPr>
          <w:p w14:paraId="21009C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F8714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2AEC95" w14:textId="77777777" w:rsidTr="00F32DDC">
        <w:tc>
          <w:tcPr>
            <w:tcW w:w="2836" w:type="dxa"/>
            <w:shd w:val="clear" w:color="auto" w:fill="D9E2F3"/>
            <w:vAlign w:val="center"/>
          </w:tcPr>
          <w:p w14:paraId="090B87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A48993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CE2834" w14:textId="77777777" w:rsidTr="00F32DDC">
        <w:tc>
          <w:tcPr>
            <w:tcW w:w="2836" w:type="dxa"/>
            <w:shd w:val="clear" w:color="auto" w:fill="D9E2F3"/>
            <w:vAlign w:val="center"/>
          </w:tcPr>
          <w:p w14:paraId="7FC2F7E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5AD48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B0DDA8" w14:textId="77777777" w:rsidTr="00F32DDC">
        <w:tc>
          <w:tcPr>
            <w:tcW w:w="2836" w:type="dxa"/>
            <w:shd w:val="clear" w:color="auto" w:fill="D9E2F3"/>
            <w:vAlign w:val="center"/>
          </w:tcPr>
          <w:p w14:paraId="66E91CF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80A2EC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E4ACFD9" w14:textId="77777777" w:rsidTr="00F32DDC">
        <w:tc>
          <w:tcPr>
            <w:tcW w:w="2836" w:type="dxa"/>
            <w:shd w:val="clear" w:color="auto" w:fill="D9E2F3"/>
            <w:vAlign w:val="center"/>
          </w:tcPr>
          <w:p w14:paraId="713468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2A064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0FAF523" w14:textId="77777777" w:rsidTr="00F32DDC">
        <w:tc>
          <w:tcPr>
            <w:tcW w:w="2836" w:type="dxa"/>
            <w:shd w:val="clear" w:color="auto" w:fill="D9E2F3"/>
            <w:vAlign w:val="center"/>
          </w:tcPr>
          <w:p w14:paraId="771495F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BC934C9" w14:textId="77777777" w:rsidR="00A9306E" w:rsidRPr="00FD1EE4" w:rsidRDefault="00A9306E" w:rsidP="00F32DDC">
            <w:pPr>
              <w:spacing w:before="240" w:after="240"/>
              <w:rPr>
                <w:rFonts w:ascii="GHEA Grapalat" w:eastAsia="GHEA Grapalat" w:hAnsi="GHEA Grapalat" w:cs="GHEA Grapalat"/>
              </w:rPr>
            </w:pPr>
          </w:p>
        </w:tc>
      </w:tr>
    </w:tbl>
    <w:p w14:paraId="569B0BC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0C5C0611" w14:textId="77777777" w:rsidTr="00F32DDC">
        <w:tc>
          <w:tcPr>
            <w:tcW w:w="2977" w:type="dxa"/>
            <w:shd w:val="clear" w:color="auto" w:fill="D9E2F3"/>
            <w:vAlign w:val="center"/>
          </w:tcPr>
          <w:p w14:paraId="151F460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6BCF57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97CAB2" w14:textId="77777777" w:rsidTr="00F32DDC">
        <w:tc>
          <w:tcPr>
            <w:tcW w:w="2977" w:type="dxa"/>
            <w:shd w:val="clear" w:color="auto" w:fill="D9E2F3"/>
            <w:vAlign w:val="center"/>
          </w:tcPr>
          <w:p w14:paraId="416181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4BACE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A5278A" w14:textId="77777777" w:rsidTr="00F32DDC">
        <w:tc>
          <w:tcPr>
            <w:tcW w:w="2977" w:type="dxa"/>
            <w:shd w:val="clear" w:color="auto" w:fill="D9E2F3"/>
            <w:vAlign w:val="center"/>
          </w:tcPr>
          <w:p w14:paraId="6347CE34"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4BE7BE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253446" w14:textId="77777777" w:rsidTr="00F32DDC">
        <w:tc>
          <w:tcPr>
            <w:tcW w:w="2977" w:type="dxa"/>
            <w:shd w:val="clear" w:color="auto" w:fill="D9E2F3"/>
            <w:vAlign w:val="center"/>
          </w:tcPr>
          <w:p w14:paraId="1CEA96F3"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6EADBC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312C69" w14:textId="77777777" w:rsidTr="00F32DDC">
        <w:tc>
          <w:tcPr>
            <w:tcW w:w="2977" w:type="dxa"/>
            <w:shd w:val="clear" w:color="auto" w:fill="D9E2F3"/>
            <w:vAlign w:val="center"/>
          </w:tcPr>
          <w:p w14:paraId="205316B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E9AD6DA" w14:textId="77777777" w:rsidR="00A9306E" w:rsidRPr="00FD1EE4" w:rsidRDefault="00A9306E" w:rsidP="00F32DDC">
            <w:pPr>
              <w:spacing w:before="240" w:after="240"/>
              <w:rPr>
                <w:rFonts w:ascii="GHEA Grapalat" w:eastAsia="GHEA Grapalat" w:hAnsi="GHEA Grapalat" w:cs="GHEA Grapalat"/>
              </w:rPr>
            </w:pPr>
          </w:p>
        </w:tc>
      </w:tr>
    </w:tbl>
    <w:p w14:paraId="4A8168F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1B66969D" w14:textId="77777777" w:rsidTr="00F32DDC">
        <w:tc>
          <w:tcPr>
            <w:tcW w:w="2943" w:type="dxa"/>
            <w:shd w:val="clear" w:color="auto" w:fill="D9E2F3"/>
            <w:vAlign w:val="center"/>
          </w:tcPr>
          <w:p w14:paraId="61A5E8F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4E6F5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AC755D" w14:textId="77777777" w:rsidTr="00F32DDC">
        <w:tc>
          <w:tcPr>
            <w:tcW w:w="2943" w:type="dxa"/>
            <w:shd w:val="clear" w:color="auto" w:fill="D9E2F3"/>
            <w:vAlign w:val="center"/>
          </w:tcPr>
          <w:p w14:paraId="49ACB2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14C35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F620E3" w14:textId="77777777" w:rsidTr="00F32DDC">
        <w:tc>
          <w:tcPr>
            <w:tcW w:w="2943" w:type="dxa"/>
            <w:shd w:val="clear" w:color="auto" w:fill="D9E2F3"/>
            <w:vAlign w:val="center"/>
          </w:tcPr>
          <w:p w14:paraId="6A1F6E2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2D13BF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5A243C" w14:textId="77777777" w:rsidTr="00F32DDC">
        <w:tc>
          <w:tcPr>
            <w:tcW w:w="2943" w:type="dxa"/>
            <w:shd w:val="clear" w:color="auto" w:fill="D9E2F3"/>
            <w:vAlign w:val="center"/>
          </w:tcPr>
          <w:p w14:paraId="60587A1B"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3D514F40" w14:textId="77777777" w:rsidR="00A9306E" w:rsidRPr="00FD1EE4" w:rsidRDefault="00A9306E" w:rsidP="00F32DDC">
            <w:pPr>
              <w:spacing w:before="240" w:after="240"/>
              <w:rPr>
                <w:rFonts w:ascii="GHEA Grapalat" w:eastAsia="GHEA Grapalat" w:hAnsi="GHEA Grapalat" w:cs="GHEA Grapalat"/>
              </w:rPr>
            </w:pPr>
          </w:p>
        </w:tc>
      </w:tr>
    </w:tbl>
    <w:p w14:paraId="642D17C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5512B536" w14:textId="77777777" w:rsidTr="00F32DDC">
        <w:tc>
          <w:tcPr>
            <w:tcW w:w="2837" w:type="dxa"/>
            <w:shd w:val="clear" w:color="auto" w:fill="D9E2F3"/>
            <w:vAlign w:val="center"/>
          </w:tcPr>
          <w:p w14:paraId="30F5B1B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CAF88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179623" w14:textId="77777777" w:rsidTr="00F32DDC">
        <w:tc>
          <w:tcPr>
            <w:tcW w:w="2837" w:type="dxa"/>
            <w:shd w:val="clear" w:color="auto" w:fill="D9E2F3"/>
            <w:vAlign w:val="center"/>
          </w:tcPr>
          <w:p w14:paraId="49BEC8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0FBEC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9EF7F27" w14:textId="77777777" w:rsidTr="00F32DDC">
        <w:tc>
          <w:tcPr>
            <w:tcW w:w="2837" w:type="dxa"/>
            <w:shd w:val="clear" w:color="auto" w:fill="D9E2F3"/>
            <w:vAlign w:val="center"/>
          </w:tcPr>
          <w:p w14:paraId="0DE7AA7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B8434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B8FAF2" w14:textId="77777777" w:rsidTr="00F32DDC">
        <w:tc>
          <w:tcPr>
            <w:tcW w:w="2837" w:type="dxa"/>
            <w:shd w:val="clear" w:color="auto" w:fill="D9E2F3"/>
            <w:vAlign w:val="center"/>
          </w:tcPr>
          <w:p w14:paraId="23EDDC3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72572FB" w14:textId="77777777" w:rsidR="00A9306E" w:rsidRPr="00FD1EE4" w:rsidRDefault="00A9306E" w:rsidP="00F32DDC">
            <w:pPr>
              <w:spacing w:before="240" w:after="240"/>
              <w:rPr>
                <w:rFonts w:ascii="GHEA Grapalat" w:eastAsia="GHEA Grapalat" w:hAnsi="GHEA Grapalat" w:cs="GHEA Grapalat"/>
              </w:rPr>
            </w:pPr>
          </w:p>
        </w:tc>
      </w:tr>
    </w:tbl>
    <w:p w14:paraId="3D80082E"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26F600A3" w14:textId="77777777" w:rsidTr="00F32DDC">
        <w:trPr>
          <w:trHeight w:val="924"/>
        </w:trPr>
        <w:tc>
          <w:tcPr>
            <w:tcW w:w="9016" w:type="dxa"/>
            <w:gridSpan w:val="2"/>
            <w:vAlign w:val="center"/>
          </w:tcPr>
          <w:p w14:paraId="73C6A6B2"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FE6B18C" w14:textId="77777777" w:rsidTr="00F32DDC">
        <w:trPr>
          <w:trHeight w:val="684"/>
        </w:trPr>
        <w:tc>
          <w:tcPr>
            <w:tcW w:w="4508" w:type="dxa"/>
            <w:shd w:val="clear" w:color="auto" w:fill="D9E2F3"/>
            <w:vAlign w:val="center"/>
          </w:tcPr>
          <w:p w14:paraId="46833E5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3FC44C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3F5516" w14:textId="77777777" w:rsidTr="00F32DDC">
        <w:trPr>
          <w:trHeight w:val="1282"/>
        </w:trPr>
        <w:tc>
          <w:tcPr>
            <w:tcW w:w="4508" w:type="dxa"/>
            <w:shd w:val="clear" w:color="auto" w:fill="D9E2F3"/>
            <w:vAlign w:val="center"/>
          </w:tcPr>
          <w:p w14:paraId="0036375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AF65C53"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1840B3D3"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B238EB1" w14:textId="77777777" w:rsidTr="00F32DDC">
        <w:tc>
          <w:tcPr>
            <w:tcW w:w="9016" w:type="dxa"/>
            <w:gridSpan w:val="2"/>
            <w:vAlign w:val="center"/>
          </w:tcPr>
          <w:p w14:paraId="69AFDFA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C9AEBB7" w14:textId="77777777" w:rsidTr="00F32DDC">
        <w:tc>
          <w:tcPr>
            <w:tcW w:w="9016" w:type="dxa"/>
            <w:gridSpan w:val="2"/>
            <w:vAlign w:val="center"/>
          </w:tcPr>
          <w:p w14:paraId="3E25D64C"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6E51979B"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8D53257" w14:textId="77777777" w:rsidTr="00F32DDC">
        <w:trPr>
          <w:trHeight w:val="924"/>
        </w:trPr>
        <w:tc>
          <w:tcPr>
            <w:tcW w:w="9016" w:type="dxa"/>
            <w:gridSpan w:val="2"/>
            <w:vAlign w:val="center"/>
          </w:tcPr>
          <w:p w14:paraId="4B320421"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6648B63E" w14:textId="77777777" w:rsidTr="00F32DDC">
        <w:trPr>
          <w:trHeight w:val="684"/>
        </w:trPr>
        <w:tc>
          <w:tcPr>
            <w:tcW w:w="4508" w:type="dxa"/>
            <w:shd w:val="clear" w:color="auto" w:fill="D9E2F3"/>
            <w:vAlign w:val="center"/>
          </w:tcPr>
          <w:p w14:paraId="05F910F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F0CBA0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91B3FA4" w14:textId="77777777" w:rsidTr="00F32DDC">
        <w:trPr>
          <w:trHeight w:val="1282"/>
        </w:trPr>
        <w:tc>
          <w:tcPr>
            <w:tcW w:w="4508" w:type="dxa"/>
            <w:shd w:val="clear" w:color="auto" w:fill="D9E2F3"/>
            <w:vAlign w:val="center"/>
          </w:tcPr>
          <w:p w14:paraId="0E84485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3D8B11D"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2B0F6826"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6B4999E" w14:textId="77777777" w:rsidTr="00F32DDC">
        <w:tc>
          <w:tcPr>
            <w:tcW w:w="9016" w:type="dxa"/>
            <w:gridSpan w:val="2"/>
            <w:vAlign w:val="center"/>
          </w:tcPr>
          <w:p w14:paraId="7565352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63B01B9F" w14:textId="77777777" w:rsidTr="00F32DDC">
        <w:tc>
          <w:tcPr>
            <w:tcW w:w="9016" w:type="dxa"/>
            <w:gridSpan w:val="2"/>
            <w:vAlign w:val="center"/>
          </w:tcPr>
          <w:p w14:paraId="19761FD6"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5C217A86" w14:textId="77777777" w:rsidTr="00F32DDC">
        <w:tc>
          <w:tcPr>
            <w:tcW w:w="9016" w:type="dxa"/>
            <w:gridSpan w:val="2"/>
            <w:vAlign w:val="center"/>
          </w:tcPr>
          <w:p w14:paraId="76209C8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6E1370FC" w14:textId="77777777" w:rsidTr="00F32DDC">
        <w:tc>
          <w:tcPr>
            <w:tcW w:w="9016" w:type="dxa"/>
            <w:gridSpan w:val="2"/>
            <w:vAlign w:val="center"/>
          </w:tcPr>
          <w:p w14:paraId="0B664937"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7AE2619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E6CF70A" w14:textId="77777777" w:rsidTr="00F32DDC">
        <w:tc>
          <w:tcPr>
            <w:tcW w:w="2837" w:type="dxa"/>
            <w:shd w:val="clear" w:color="auto" w:fill="D9E2F3"/>
            <w:vAlign w:val="center"/>
          </w:tcPr>
          <w:p w14:paraId="59C7BDCB"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EC8F50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E577E7" w14:textId="77777777" w:rsidTr="00F32DDC">
        <w:tc>
          <w:tcPr>
            <w:tcW w:w="2837" w:type="dxa"/>
            <w:shd w:val="clear" w:color="auto" w:fill="D9E2F3"/>
            <w:vAlign w:val="center"/>
          </w:tcPr>
          <w:p w14:paraId="154E313F"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3C405F7"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4225CAE5"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6D4D6C2B" w14:textId="77777777" w:rsidTr="00F32DDC">
        <w:tc>
          <w:tcPr>
            <w:tcW w:w="2837" w:type="dxa"/>
            <w:shd w:val="clear" w:color="auto" w:fill="D9E2F3"/>
            <w:vAlign w:val="center"/>
          </w:tcPr>
          <w:p w14:paraId="0435A20D"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18968AFE"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625EE393"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4E3BB1CB"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4DA1378" w14:textId="77777777" w:rsidTr="00F32DDC">
        <w:tc>
          <w:tcPr>
            <w:tcW w:w="2837" w:type="dxa"/>
            <w:shd w:val="clear" w:color="auto" w:fill="D9E2F3"/>
            <w:vAlign w:val="center"/>
          </w:tcPr>
          <w:p w14:paraId="6320A27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605BA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13A3EE" w14:textId="77777777" w:rsidTr="00F32DDC">
        <w:tc>
          <w:tcPr>
            <w:tcW w:w="2837" w:type="dxa"/>
            <w:shd w:val="clear" w:color="auto" w:fill="D9E2F3"/>
            <w:vAlign w:val="center"/>
          </w:tcPr>
          <w:p w14:paraId="4D29B3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3DB8F41" w14:textId="77777777" w:rsidR="00A9306E" w:rsidRPr="00FD1EE4" w:rsidRDefault="00A9306E" w:rsidP="00F32DDC">
            <w:pPr>
              <w:spacing w:before="240" w:after="240"/>
              <w:rPr>
                <w:rFonts w:ascii="GHEA Grapalat" w:eastAsia="GHEA Grapalat" w:hAnsi="GHEA Grapalat" w:cs="GHEA Grapalat"/>
              </w:rPr>
            </w:pPr>
          </w:p>
        </w:tc>
      </w:tr>
    </w:tbl>
    <w:p w14:paraId="7184A9D7"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97488C8"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6B014E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859524A" w14:textId="77777777" w:rsidTr="00F32DDC">
        <w:tc>
          <w:tcPr>
            <w:tcW w:w="2835" w:type="dxa"/>
            <w:shd w:val="clear" w:color="auto" w:fill="D9E2F3"/>
            <w:vAlign w:val="center"/>
          </w:tcPr>
          <w:p w14:paraId="3C1DEC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30F98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DA211D" w14:textId="77777777" w:rsidTr="00F32DDC">
        <w:tc>
          <w:tcPr>
            <w:tcW w:w="2835" w:type="dxa"/>
            <w:shd w:val="clear" w:color="auto" w:fill="D9E2F3"/>
            <w:vAlign w:val="center"/>
          </w:tcPr>
          <w:p w14:paraId="45B6D62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2422D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985607" w14:textId="77777777" w:rsidTr="00F32DDC">
        <w:tc>
          <w:tcPr>
            <w:tcW w:w="2835" w:type="dxa"/>
            <w:shd w:val="clear" w:color="auto" w:fill="D9E2F3"/>
            <w:vAlign w:val="center"/>
          </w:tcPr>
          <w:p w14:paraId="3E35136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53717C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A6B4A7" w14:textId="77777777" w:rsidTr="00F32DDC">
        <w:tc>
          <w:tcPr>
            <w:tcW w:w="2835" w:type="dxa"/>
            <w:shd w:val="clear" w:color="auto" w:fill="D9E2F3"/>
            <w:vAlign w:val="center"/>
          </w:tcPr>
          <w:p w14:paraId="58294CD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375CF8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D1C9495" w14:textId="77777777" w:rsidTr="00F32DDC">
        <w:tc>
          <w:tcPr>
            <w:tcW w:w="2835" w:type="dxa"/>
            <w:shd w:val="clear" w:color="auto" w:fill="D9E2F3"/>
            <w:vAlign w:val="center"/>
          </w:tcPr>
          <w:p w14:paraId="2B6D18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3610C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B3BDCF" w14:textId="77777777" w:rsidTr="00F32DDC">
        <w:tc>
          <w:tcPr>
            <w:tcW w:w="2835" w:type="dxa"/>
            <w:shd w:val="clear" w:color="auto" w:fill="D9E2F3"/>
            <w:vAlign w:val="center"/>
          </w:tcPr>
          <w:p w14:paraId="1C7CCC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AAFEA1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B901BD9" w14:textId="77777777" w:rsidTr="00F32DDC">
        <w:tc>
          <w:tcPr>
            <w:tcW w:w="2835" w:type="dxa"/>
            <w:shd w:val="clear" w:color="auto" w:fill="D9E2F3"/>
            <w:vAlign w:val="center"/>
          </w:tcPr>
          <w:p w14:paraId="0F857F0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F67C8D4" w14:textId="77777777" w:rsidR="00A9306E" w:rsidRPr="00FD1EE4" w:rsidRDefault="00A9306E" w:rsidP="00F32DDC">
            <w:pPr>
              <w:spacing w:before="240" w:after="240"/>
              <w:rPr>
                <w:rFonts w:ascii="GHEA Grapalat" w:eastAsia="GHEA Grapalat" w:hAnsi="GHEA Grapalat" w:cs="GHEA Grapalat"/>
              </w:rPr>
            </w:pPr>
          </w:p>
        </w:tc>
      </w:tr>
    </w:tbl>
    <w:p w14:paraId="02891B7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1DD75B1" w14:textId="77777777" w:rsidTr="00F32DDC">
        <w:trPr>
          <w:trHeight w:val="853"/>
        </w:trPr>
        <w:tc>
          <w:tcPr>
            <w:tcW w:w="2835" w:type="dxa"/>
            <w:vMerge w:val="restart"/>
            <w:shd w:val="clear" w:color="auto" w:fill="D9E2F3"/>
            <w:vAlign w:val="center"/>
          </w:tcPr>
          <w:p w14:paraId="60EF7095"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CBEE17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8206C2" w14:textId="77777777" w:rsidTr="00F32DDC">
        <w:trPr>
          <w:trHeight w:val="850"/>
        </w:trPr>
        <w:tc>
          <w:tcPr>
            <w:tcW w:w="2835" w:type="dxa"/>
            <w:vMerge/>
            <w:shd w:val="clear" w:color="auto" w:fill="D9E2F3"/>
            <w:vAlign w:val="center"/>
          </w:tcPr>
          <w:p w14:paraId="47F8D5C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D07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DB19A0" w14:textId="77777777" w:rsidTr="00F32DDC">
        <w:trPr>
          <w:trHeight w:val="850"/>
        </w:trPr>
        <w:tc>
          <w:tcPr>
            <w:tcW w:w="2835" w:type="dxa"/>
            <w:vMerge/>
            <w:shd w:val="clear" w:color="auto" w:fill="D9E2F3"/>
            <w:vAlign w:val="center"/>
          </w:tcPr>
          <w:p w14:paraId="794A227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19B90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345AD0" w14:textId="77777777" w:rsidTr="00F32DDC">
        <w:trPr>
          <w:trHeight w:val="850"/>
        </w:trPr>
        <w:tc>
          <w:tcPr>
            <w:tcW w:w="2835" w:type="dxa"/>
            <w:vMerge/>
            <w:shd w:val="clear" w:color="auto" w:fill="D9E2F3"/>
            <w:vAlign w:val="center"/>
          </w:tcPr>
          <w:p w14:paraId="7D730D2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1CC7F1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33406D" w14:textId="77777777" w:rsidTr="00F32DDC">
        <w:trPr>
          <w:trHeight w:val="850"/>
        </w:trPr>
        <w:tc>
          <w:tcPr>
            <w:tcW w:w="2835" w:type="dxa"/>
            <w:vMerge/>
            <w:shd w:val="clear" w:color="auto" w:fill="D9E2F3"/>
            <w:vAlign w:val="center"/>
          </w:tcPr>
          <w:p w14:paraId="3C8CC60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F9542DE" w14:textId="77777777" w:rsidR="00A9306E" w:rsidRPr="00FD1EE4" w:rsidRDefault="00A9306E" w:rsidP="00F32DDC">
            <w:pPr>
              <w:spacing w:before="240" w:after="240"/>
              <w:rPr>
                <w:rFonts w:ascii="GHEA Grapalat" w:eastAsia="GHEA Grapalat" w:hAnsi="GHEA Grapalat" w:cs="GHEA Grapalat"/>
              </w:rPr>
            </w:pPr>
          </w:p>
        </w:tc>
      </w:tr>
    </w:tbl>
    <w:p w14:paraId="753B6026"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7EBBF2C" w14:textId="77777777" w:rsidTr="00F32DDC">
        <w:tc>
          <w:tcPr>
            <w:tcW w:w="2835" w:type="dxa"/>
            <w:shd w:val="clear" w:color="auto" w:fill="D9E2F3"/>
            <w:vAlign w:val="center"/>
          </w:tcPr>
          <w:p w14:paraId="01E487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37385A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8575EC" w14:textId="77777777" w:rsidTr="00F32DDC">
        <w:tc>
          <w:tcPr>
            <w:tcW w:w="2835" w:type="dxa"/>
            <w:shd w:val="clear" w:color="auto" w:fill="D9E2F3"/>
            <w:vAlign w:val="center"/>
          </w:tcPr>
          <w:p w14:paraId="7A11A4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1E6277C" w14:textId="77777777" w:rsidR="00A9306E" w:rsidRPr="00FD1EE4" w:rsidRDefault="00A9306E" w:rsidP="00F32DDC">
            <w:pPr>
              <w:spacing w:before="240" w:after="240"/>
              <w:rPr>
                <w:rFonts w:ascii="GHEA Grapalat" w:eastAsia="GHEA Grapalat" w:hAnsi="GHEA Grapalat" w:cs="GHEA Grapalat"/>
              </w:rPr>
            </w:pPr>
          </w:p>
        </w:tc>
      </w:tr>
    </w:tbl>
    <w:p w14:paraId="2C09A937"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9AD6B97"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2B9D74E8" w14:textId="77777777" w:rsidTr="00F32DDC">
        <w:tc>
          <w:tcPr>
            <w:tcW w:w="9016" w:type="dxa"/>
            <w:shd w:val="clear" w:color="auto" w:fill="DBE5F1" w:themeFill="accent1" w:themeFillTint="33"/>
          </w:tcPr>
          <w:p w14:paraId="5D0533B4"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12EE3547" w14:textId="77777777" w:rsidTr="00F32DDC">
        <w:trPr>
          <w:trHeight w:val="10187"/>
        </w:trPr>
        <w:tc>
          <w:tcPr>
            <w:tcW w:w="9016" w:type="dxa"/>
          </w:tcPr>
          <w:p w14:paraId="529AAD11" w14:textId="77777777" w:rsidR="00A9306E" w:rsidRPr="00FD1EE4" w:rsidRDefault="00A9306E" w:rsidP="00F32DDC">
            <w:pPr>
              <w:rPr>
                <w:rFonts w:ascii="GHEA Grapalat" w:eastAsia="GHEA Grapalat" w:hAnsi="GHEA Grapalat" w:cs="GHEA Grapalat"/>
                <w:b/>
                <w:color w:val="000000"/>
              </w:rPr>
            </w:pPr>
          </w:p>
        </w:tc>
      </w:tr>
    </w:tbl>
    <w:p w14:paraId="577E9EF0"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2FA4353B" w14:textId="77777777" w:rsidR="00A9306E" w:rsidRDefault="00A9306E" w:rsidP="00A9306E">
      <w:pPr>
        <w:rPr>
          <w:rFonts w:ascii="GHEA Grapalat" w:hAnsi="GHEA Grapalat"/>
          <w:b/>
        </w:rPr>
      </w:pPr>
    </w:p>
    <w:p w14:paraId="499ADC52" w14:textId="77777777" w:rsidR="00A9306E" w:rsidRDefault="00A9306E" w:rsidP="00A9306E">
      <w:pPr>
        <w:rPr>
          <w:ins w:id="5" w:author="Inesa Kocharyan" w:date="2021-09-01T11:45:00Z"/>
          <w:rFonts w:ascii="GHEA Grapalat" w:hAnsi="GHEA Grapalat"/>
          <w:b/>
        </w:rPr>
      </w:pPr>
    </w:p>
    <w:p w14:paraId="5502FEFE" w14:textId="77777777" w:rsidR="00A9306E" w:rsidRDefault="00A9306E" w:rsidP="00A9306E">
      <w:pPr>
        <w:rPr>
          <w:rFonts w:ascii="GHEA Grapalat" w:hAnsi="GHEA Grapalat"/>
          <w:b/>
        </w:rPr>
      </w:pPr>
      <w:r>
        <w:rPr>
          <w:rFonts w:ascii="GHEA Grapalat" w:hAnsi="GHEA Grapalat"/>
          <w:b/>
        </w:rPr>
        <w:br w:type="page"/>
      </w:r>
    </w:p>
    <w:p w14:paraId="6EFD41DE"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04D4DB90"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4F7C4CD"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045F417"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6B20DDD"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7CACCA0"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A18DAFC"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95CC9E"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BD77F6D"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402AA6"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9B10907"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7B452DE"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DBFC1E"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7163F332"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275BF60"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A3B833E"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826B24B"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F92E01A"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r w:rsidRPr="000306ED">
        <w:rPr>
          <w:rFonts w:ascii="GHEA Grapalat" w:hAnsi="GHEA Grapalat"/>
        </w:rPr>
        <w:lastRenderedPageBreak/>
        <w:t>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0AC4533"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BE783D4"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BB92EB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A42D084"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046394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1107D7D"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0AAE15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69320D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55FC35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45D544A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1B7C463"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1F5DE4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05C711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256AE3B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0AE6FB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w:t>
      </w:r>
      <w:r w:rsidRPr="000306ED">
        <w:rPr>
          <w:rFonts w:ascii="GHEA Grapalat" w:hAnsi="GHEA Grapalat"/>
        </w:rPr>
        <w:lastRenderedPageBreak/>
        <w:t>полностью контролирующего Организацию, этот подраздел не подлежит заполнению.</w:t>
      </w:r>
    </w:p>
    <w:p w14:paraId="0EFFCA7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606358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7406C23"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D814A5D" w14:textId="77777777" w:rsidR="00B32672" w:rsidRPr="00B32672" w:rsidRDefault="00B32672" w:rsidP="00A9306E">
      <w:pPr>
        <w:spacing w:line="360" w:lineRule="auto"/>
        <w:contextualSpacing/>
        <w:jc w:val="both"/>
        <w:rPr>
          <w:rFonts w:ascii="GHEA Grapalat" w:hAnsi="GHEA Grapalat"/>
        </w:rPr>
      </w:pPr>
    </w:p>
    <w:p w14:paraId="240EAED9"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256853C"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2C4236CD" w14:textId="77777777" w:rsidR="00A9306E" w:rsidRDefault="00A9306E">
      <w:pPr>
        <w:rPr>
          <w:rFonts w:ascii="GHEA Grapalat" w:hAnsi="GHEA Grapalat"/>
          <w:b/>
        </w:rPr>
      </w:pPr>
      <w:r>
        <w:rPr>
          <w:rFonts w:ascii="GHEA Grapalat" w:hAnsi="GHEA Grapalat"/>
          <w:b/>
        </w:rPr>
        <w:br w:type="page"/>
      </w:r>
    </w:p>
    <w:p w14:paraId="033D0E73"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85FF930" w14:textId="6427DECC" w:rsidR="00B2572B" w:rsidRPr="007F381F" w:rsidRDefault="00B2572B" w:rsidP="007F381F">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29342A">
        <w:rPr>
          <w:rFonts w:ascii="GHEA Grapalat" w:hAnsi="GHEA Grapalat"/>
          <w:b/>
          <w:sz w:val="24"/>
          <w:szCs w:val="24"/>
        </w:rPr>
        <w:t>HFF-NTsDzB-2025/4</w:t>
      </w:r>
    </w:p>
    <w:p w14:paraId="74E7951B"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3502883" w14:textId="77777777" w:rsidR="00B2572B" w:rsidRPr="009044F1" w:rsidRDefault="00B2572B" w:rsidP="00B46D58">
      <w:pPr>
        <w:widowControl w:val="0"/>
        <w:spacing w:after="120"/>
        <w:ind w:firstLine="567"/>
        <w:jc w:val="center"/>
        <w:rPr>
          <w:rFonts w:ascii="GHEA Grapalat" w:hAnsi="GHEA Grapalat"/>
        </w:rPr>
      </w:pPr>
    </w:p>
    <w:p w14:paraId="652F2598" w14:textId="2464D6E7" w:rsidR="005744FC" w:rsidRPr="007F381F" w:rsidRDefault="00B2572B" w:rsidP="00B46D58">
      <w:pPr>
        <w:widowControl w:val="0"/>
        <w:spacing w:after="160"/>
        <w:ind w:firstLine="567"/>
        <w:jc w:val="both"/>
        <w:rPr>
          <w:rFonts w:ascii="GHEA Grapalat" w:hAnsi="GHEA Grapalat"/>
          <w:b/>
        </w:rPr>
      </w:pPr>
      <w:r w:rsidRPr="005744FC">
        <w:rPr>
          <w:rFonts w:ascii="GHEA Grapalat" w:hAnsi="GHEA Grapalat"/>
          <w:spacing w:val="-6"/>
        </w:rPr>
        <w:t xml:space="preserve">Рассмотрев приглашение на </w:t>
      </w:r>
      <w:r w:rsidR="00AB5994">
        <w:rPr>
          <w:rFonts w:ascii="GHEA Grapalat" w:hAnsi="GHEA Grapalat"/>
          <w:spacing w:val="-6"/>
        </w:rPr>
        <w:t>запрос котировок</w:t>
      </w:r>
      <w:r w:rsidRPr="005744FC">
        <w:rPr>
          <w:rFonts w:ascii="GHEA Grapalat" w:hAnsi="GHEA Grapalat"/>
          <w:spacing w:val="-6"/>
        </w:rPr>
        <w:t xml:space="preserve"> под кодом </w:t>
      </w:r>
      <w:r w:rsidR="0029342A">
        <w:rPr>
          <w:rFonts w:ascii="GHEA Grapalat" w:hAnsi="GHEA Grapalat"/>
          <w:b/>
        </w:rPr>
        <w:t>HFF-NTsDzB-2025/4</w:t>
      </w:r>
      <w:r w:rsidRPr="007F381F">
        <w:rPr>
          <w:rFonts w:ascii="GHEA Grapalat" w:hAnsi="GHEA Grapalat"/>
          <w:b/>
        </w:rPr>
        <w:t xml:space="preserve">, </w:t>
      </w:r>
    </w:p>
    <w:p w14:paraId="5CC229BC"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FC7F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4A5831A"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CA34DF7"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52BFBCEE"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4FF2EE8C"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35B64767"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CDE0C64"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D8E273A"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3183C02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26704B9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D1110D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3D60C082"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0BFD27A"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9FA47E4"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11A4F12A"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FC48B21"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21A7E01"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2A2E7788"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3C6146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1092004" w14:textId="2C4E4B79" w:rsidR="004A317B" w:rsidRPr="005744FC" w:rsidRDefault="007F381F" w:rsidP="00B46D58">
            <w:pPr>
              <w:widowControl w:val="0"/>
              <w:rPr>
                <w:rFonts w:ascii="GHEA Grapalat" w:hAnsi="GHEA Grapalat"/>
                <w:sz w:val="20"/>
                <w:szCs w:val="20"/>
              </w:rPr>
            </w:pPr>
            <w:r w:rsidRPr="007F381F">
              <w:rPr>
                <w:rFonts w:ascii="GHEA Grapalat" w:hAnsi="GHEA Grapalat"/>
              </w:rPr>
              <w:t xml:space="preserve">Консультационные услуги по разработке проектно-сметной документации </w:t>
            </w:r>
            <w:r w:rsidR="00A70A6F" w:rsidRPr="00A70A6F">
              <w:rPr>
                <w:rFonts w:ascii="GHEA Grapalat" w:hAnsi="GHEA Grapalat"/>
              </w:rPr>
              <w:t>реконструкции спортивного комплекса «Арнар» в общине Иджеван, Тавушский район</w:t>
            </w:r>
            <w:r w:rsidR="00452591">
              <w:rPr>
                <w:rFonts w:ascii="GHEA Grapalat" w:hAnsi="GHEA Grapalat"/>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61DEB34"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4D51B1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2E7DC655" w14:textId="77777777" w:rsidR="004A317B" w:rsidRPr="005744FC" w:rsidRDefault="004A317B" w:rsidP="00B46D58">
            <w:pPr>
              <w:widowControl w:val="0"/>
              <w:jc w:val="center"/>
              <w:rPr>
                <w:rFonts w:ascii="GHEA Grapalat" w:hAnsi="GHEA Grapalat"/>
                <w:sz w:val="20"/>
                <w:szCs w:val="20"/>
              </w:rPr>
            </w:pPr>
          </w:p>
        </w:tc>
      </w:tr>
    </w:tbl>
    <w:p w14:paraId="53AC6F4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935CC97"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FF66F82" w14:textId="77777777" w:rsidR="00DC619D" w:rsidRPr="00D3436F" w:rsidRDefault="00DC619D" w:rsidP="00B46D58">
      <w:pPr>
        <w:widowControl w:val="0"/>
        <w:spacing w:after="160"/>
        <w:jc w:val="both"/>
        <w:rPr>
          <w:rFonts w:ascii="GHEA Grapalat" w:hAnsi="GHEA Grapalat"/>
          <w:lang w:val="es-ES"/>
        </w:rPr>
      </w:pPr>
    </w:p>
    <w:p w14:paraId="6C209FF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AA5F3D1" w14:textId="77777777" w:rsidR="00B2572B" w:rsidRPr="00B138F3" w:rsidRDefault="00B217BB" w:rsidP="007F381F">
      <w:pPr>
        <w:jc w:val="right"/>
        <w:rPr>
          <w:rFonts w:ascii="GHEA Grapalat" w:hAnsi="GHEA Grapalat" w:cs="Arial"/>
          <w:b/>
        </w:rPr>
      </w:pPr>
      <w:r>
        <w:rPr>
          <w:rFonts w:ascii="GHEA Grapalat" w:hAnsi="GHEA Grapalat"/>
          <w:b/>
        </w:rPr>
        <w:br w:type="page"/>
      </w:r>
      <w:r w:rsidR="00B2572B" w:rsidRPr="00B138F3">
        <w:rPr>
          <w:rFonts w:ascii="GHEA Grapalat" w:hAnsi="GHEA Grapalat"/>
          <w:b/>
        </w:rPr>
        <w:lastRenderedPageBreak/>
        <w:t xml:space="preserve">Приложение № </w:t>
      </w:r>
      <w:r w:rsidR="001F7821" w:rsidRPr="00B138F3">
        <w:rPr>
          <w:rFonts w:ascii="GHEA Grapalat" w:hAnsi="GHEA Grapalat"/>
          <w:b/>
        </w:rPr>
        <w:t>3</w:t>
      </w:r>
    </w:p>
    <w:p w14:paraId="0B87632F" w14:textId="32E0ABD1" w:rsidR="00B2572B" w:rsidRPr="007F381F" w:rsidRDefault="00B2572B"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29342A">
        <w:rPr>
          <w:rFonts w:ascii="GHEA Grapalat" w:hAnsi="GHEA Grapalat"/>
          <w:b/>
          <w:sz w:val="24"/>
          <w:szCs w:val="24"/>
        </w:rPr>
        <w:t>HFF-NTsDzB-2025/4</w:t>
      </w:r>
    </w:p>
    <w:p w14:paraId="63F4B5C6"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3DEE5382"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B066F40" w14:textId="77777777" w:rsidR="000E5A91" w:rsidRPr="00B138F3" w:rsidRDefault="000E5A91" w:rsidP="000E5A91">
      <w:pPr>
        <w:widowControl w:val="0"/>
        <w:spacing w:after="160"/>
        <w:ind w:left="567" w:right="565"/>
        <w:jc w:val="center"/>
        <w:rPr>
          <w:rFonts w:ascii="GHEA Grapalat" w:hAnsi="GHEA Grapalat"/>
          <w:b/>
        </w:rPr>
      </w:pPr>
    </w:p>
    <w:p w14:paraId="40E6DFF6" w14:textId="6EDB2BC2"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29342A">
        <w:rPr>
          <w:rFonts w:ascii="GHEA Grapalat" w:hAnsi="GHEA Grapalat"/>
          <w:b/>
        </w:rPr>
        <w:t>HFF-NTsDzB-2025/4</w:t>
      </w:r>
      <w:r w:rsidRPr="00B138F3">
        <w:rPr>
          <w:rFonts w:ascii="GHEA Grapalat" w:eastAsiaTheme="minorHAnsi" w:hAnsi="GHEA Grapalat" w:cstheme="minorBidi"/>
          <w:bCs/>
        </w:rPr>
        <w:t xml:space="preserve"> организованной</w:t>
      </w:r>
    </w:p>
    <w:p w14:paraId="742AC7FD"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28473D22"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000FD85"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510AABA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216946A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5EC7FB43"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38FF129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2C789E6B"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6242DE"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6AC09E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6103BE4D"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7A8675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291468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5A4A8AC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78BB75F8"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AA99E5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82C0ACD"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7CA75833"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3AEF94CA" w14:textId="77777777"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142BD164" w14:textId="77777777"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700CB228" w14:textId="77777777"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14:paraId="321B97A7" w14:textId="77777777"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14:paraId="6795A387"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2AF6548" w14:textId="77777777"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4DCD62EE"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59345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395BA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7CCC3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DB216B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1E5D0C"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BE464C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73FB3B2C"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81A041E"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91CB38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D216BC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30DB0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2B4E9F2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3CD40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9E7B6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4F162C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B686CBF"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020DB8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79221C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C27C75B"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1D17E100" w14:textId="77777777" w:rsidR="00260163" w:rsidRPr="00B138F3" w:rsidRDefault="00260163" w:rsidP="00B46D58">
      <w:pPr>
        <w:widowControl w:val="0"/>
        <w:spacing w:after="160"/>
        <w:ind w:left="567" w:right="565"/>
        <w:jc w:val="center"/>
        <w:rPr>
          <w:rFonts w:ascii="GHEA Grapalat" w:hAnsi="GHEA Grapalat"/>
          <w:b/>
        </w:rPr>
      </w:pPr>
    </w:p>
    <w:p w14:paraId="381F890E" w14:textId="77777777" w:rsidR="00CF2692" w:rsidRPr="00B138F3" w:rsidRDefault="00CF2692" w:rsidP="00B46D58">
      <w:pPr>
        <w:widowControl w:val="0"/>
        <w:spacing w:after="160"/>
        <w:ind w:left="567" w:right="565"/>
        <w:jc w:val="center"/>
        <w:rPr>
          <w:rFonts w:ascii="GHEA Grapalat" w:hAnsi="GHEA Grapalat"/>
          <w:b/>
        </w:rPr>
      </w:pPr>
    </w:p>
    <w:p w14:paraId="2CD99F93" w14:textId="77777777" w:rsidR="00CF2692" w:rsidRPr="00B138F3" w:rsidRDefault="00CF2692" w:rsidP="00B46D58">
      <w:pPr>
        <w:widowControl w:val="0"/>
        <w:spacing w:after="160"/>
        <w:ind w:left="567" w:right="565"/>
        <w:jc w:val="center"/>
        <w:rPr>
          <w:rFonts w:ascii="GHEA Grapalat" w:hAnsi="GHEA Grapalat"/>
          <w:b/>
        </w:rPr>
      </w:pPr>
    </w:p>
    <w:p w14:paraId="33CB9ACD" w14:textId="77777777" w:rsidR="00CF2692" w:rsidRPr="00B138F3" w:rsidRDefault="00CF2692" w:rsidP="00B46D58">
      <w:pPr>
        <w:widowControl w:val="0"/>
        <w:spacing w:after="160"/>
        <w:ind w:left="567" w:right="565"/>
        <w:jc w:val="center"/>
        <w:rPr>
          <w:rFonts w:ascii="GHEA Grapalat" w:hAnsi="GHEA Grapalat"/>
          <w:b/>
        </w:rPr>
      </w:pPr>
    </w:p>
    <w:p w14:paraId="24FE807E" w14:textId="77777777" w:rsidR="00CF2692" w:rsidRPr="00B138F3" w:rsidRDefault="00CF2692" w:rsidP="00B46D58">
      <w:pPr>
        <w:widowControl w:val="0"/>
        <w:spacing w:after="160"/>
        <w:ind w:left="567" w:right="565"/>
        <w:jc w:val="center"/>
        <w:rPr>
          <w:rFonts w:ascii="GHEA Grapalat" w:hAnsi="GHEA Grapalat"/>
          <w:b/>
        </w:rPr>
      </w:pPr>
    </w:p>
    <w:p w14:paraId="52942954" w14:textId="77777777" w:rsidR="00CF2692" w:rsidRPr="00B138F3" w:rsidRDefault="00CF2692" w:rsidP="00B46D58">
      <w:pPr>
        <w:widowControl w:val="0"/>
        <w:spacing w:after="160"/>
        <w:ind w:left="567" w:right="565"/>
        <w:jc w:val="center"/>
        <w:rPr>
          <w:rFonts w:ascii="GHEA Grapalat" w:hAnsi="GHEA Grapalat"/>
          <w:b/>
        </w:rPr>
      </w:pPr>
    </w:p>
    <w:p w14:paraId="19026744" w14:textId="77777777" w:rsidR="00CF2692" w:rsidRPr="00B138F3" w:rsidRDefault="00CF2692" w:rsidP="00B46D58">
      <w:pPr>
        <w:widowControl w:val="0"/>
        <w:spacing w:after="160"/>
        <w:ind w:left="567" w:right="565"/>
        <w:jc w:val="center"/>
        <w:rPr>
          <w:rFonts w:ascii="GHEA Grapalat" w:hAnsi="GHEA Grapalat"/>
          <w:b/>
        </w:rPr>
      </w:pPr>
    </w:p>
    <w:p w14:paraId="0C4056D3" w14:textId="77777777" w:rsidR="009B7A85" w:rsidRDefault="009B7A85" w:rsidP="001005B0">
      <w:pPr>
        <w:widowControl w:val="0"/>
        <w:spacing w:after="160"/>
        <w:ind w:firstLine="567"/>
        <w:jc w:val="right"/>
        <w:rPr>
          <w:rFonts w:ascii="GHEA Grapalat" w:hAnsi="GHEA Grapalat"/>
          <w:b/>
        </w:rPr>
      </w:pPr>
    </w:p>
    <w:p w14:paraId="1B4F9C32" w14:textId="77777777" w:rsidR="007F381F" w:rsidRPr="00452591" w:rsidRDefault="007F381F" w:rsidP="001005B0">
      <w:pPr>
        <w:widowControl w:val="0"/>
        <w:spacing w:after="160"/>
        <w:ind w:firstLine="567"/>
        <w:jc w:val="right"/>
        <w:rPr>
          <w:rFonts w:ascii="GHEA Grapalat" w:hAnsi="GHEA Grapalat"/>
          <w:b/>
        </w:rPr>
      </w:pPr>
    </w:p>
    <w:p w14:paraId="5827DED6" w14:textId="77777777" w:rsidR="007F381F" w:rsidRPr="00452591" w:rsidRDefault="007F381F" w:rsidP="001005B0">
      <w:pPr>
        <w:widowControl w:val="0"/>
        <w:spacing w:after="160"/>
        <w:ind w:firstLine="567"/>
        <w:jc w:val="right"/>
        <w:rPr>
          <w:rFonts w:ascii="GHEA Grapalat" w:hAnsi="GHEA Grapalat"/>
          <w:b/>
        </w:rPr>
      </w:pPr>
    </w:p>
    <w:p w14:paraId="0C9CAC2F"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718644E3" w14:textId="2667EC87"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AB5994">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29342A">
        <w:rPr>
          <w:rFonts w:ascii="GHEA Grapalat" w:hAnsi="GHEA Grapalat"/>
          <w:b/>
        </w:rPr>
        <w:t>HFF-NTsDzB-2025/4</w:t>
      </w:r>
    </w:p>
    <w:p w14:paraId="470DB30C"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39AB37D"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0E4C457" w14:textId="77777777"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34CEFE2"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299B865F"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4E7EB91C"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6E9055C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32371DF1" w14:textId="77777777"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7846306" w14:textId="77777777"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CD780B1"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2710A3F"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75A30E24" w14:textId="77777777"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0B6273A4" w14:textId="77777777"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5AFB1818" w14:textId="77777777"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14:paraId="6DD82F6D"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9A05938"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78B6D1F" w14:textId="77777777"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AE60571"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656BAF51"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F31AC96"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FB6E17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5F560F0" w14:textId="77777777"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14:paraId="31949993" w14:textId="77777777"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14:paraId="2CD473B2" w14:textId="77777777" w:rsidR="0054663D" w:rsidRPr="000D0F13" w:rsidRDefault="00746170"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14:paraId="6D673E97"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14:paraId="2CD91946" w14:textId="77777777"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14:paraId="1FAB53FF" w14:textId="77777777" w:rsidR="00BB7E7F"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0AC20EA5" w14:textId="77777777" w:rsidR="00BB7E7F" w:rsidRDefault="00BB7E7F" w:rsidP="0054663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51B87B79"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2D65BF41" w14:textId="77777777"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14:paraId="3366E27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0D0B2F33"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11E78F2"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9127EF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59E3D5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2A36BD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26CC84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4CDBC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9986F2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7EC3F5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D47048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886C9E0"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5FB6DD1"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29B0C3CB"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D54068E"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B8C5E3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30620C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D24DEE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1A88A8D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7C17D2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E9D94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A40D8B9"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4C714E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47B0BF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86AED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EF2D9A" w14:textId="77777777" w:rsidR="00CF2692" w:rsidRPr="00B138F3" w:rsidRDefault="00CF2692" w:rsidP="00B46D58">
      <w:pPr>
        <w:widowControl w:val="0"/>
        <w:spacing w:after="160"/>
        <w:ind w:left="567" w:right="565"/>
        <w:jc w:val="center"/>
        <w:rPr>
          <w:rFonts w:ascii="GHEA Grapalat" w:hAnsi="GHEA Grapalat"/>
          <w:b/>
        </w:rPr>
      </w:pPr>
    </w:p>
    <w:p w14:paraId="6EB53433" w14:textId="77777777" w:rsidR="00CF2692" w:rsidRPr="00B138F3" w:rsidRDefault="00CF2692" w:rsidP="00B46D58">
      <w:pPr>
        <w:widowControl w:val="0"/>
        <w:spacing w:after="160"/>
        <w:ind w:left="567" w:right="565"/>
        <w:jc w:val="center"/>
        <w:rPr>
          <w:rFonts w:ascii="GHEA Grapalat" w:hAnsi="GHEA Grapalat"/>
          <w:b/>
        </w:rPr>
      </w:pPr>
    </w:p>
    <w:p w14:paraId="38A07EC4" w14:textId="77777777" w:rsidR="007B3F5F" w:rsidRPr="00B138F3" w:rsidRDefault="007B3F5F" w:rsidP="00B46D58">
      <w:pPr>
        <w:widowControl w:val="0"/>
        <w:spacing w:after="160"/>
        <w:ind w:left="567" w:right="565"/>
        <w:jc w:val="center"/>
        <w:rPr>
          <w:rFonts w:ascii="GHEA Grapalat" w:hAnsi="GHEA Grapalat"/>
          <w:b/>
        </w:rPr>
      </w:pPr>
    </w:p>
    <w:p w14:paraId="002BF0F6" w14:textId="77777777" w:rsidR="00CF2692" w:rsidRPr="00B138F3" w:rsidRDefault="00CF2692" w:rsidP="00B46D58">
      <w:pPr>
        <w:widowControl w:val="0"/>
        <w:spacing w:after="160"/>
        <w:ind w:left="567" w:right="565"/>
        <w:jc w:val="center"/>
        <w:rPr>
          <w:rFonts w:ascii="GHEA Grapalat" w:hAnsi="GHEA Grapalat"/>
          <w:b/>
        </w:rPr>
      </w:pPr>
    </w:p>
    <w:p w14:paraId="30C7B2FC" w14:textId="77777777" w:rsidR="001005B0" w:rsidRPr="00B138F3" w:rsidRDefault="001005B0" w:rsidP="00B46D58">
      <w:pPr>
        <w:widowControl w:val="0"/>
        <w:spacing w:after="160"/>
        <w:ind w:left="567" w:right="565"/>
        <w:jc w:val="center"/>
        <w:rPr>
          <w:rFonts w:ascii="GHEA Grapalat" w:hAnsi="GHEA Grapalat"/>
          <w:b/>
        </w:rPr>
      </w:pPr>
    </w:p>
    <w:p w14:paraId="782A2810" w14:textId="77777777" w:rsidR="001005B0" w:rsidRPr="00B138F3" w:rsidRDefault="001005B0" w:rsidP="00B46D58">
      <w:pPr>
        <w:widowControl w:val="0"/>
        <w:spacing w:after="160"/>
        <w:ind w:left="567" w:right="565"/>
        <w:jc w:val="center"/>
        <w:rPr>
          <w:rFonts w:ascii="GHEA Grapalat" w:hAnsi="GHEA Grapalat"/>
          <w:b/>
        </w:rPr>
      </w:pPr>
    </w:p>
    <w:p w14:paraId="044FF716" w14:textId="77777777" w:rsidR="000816A6" w:rsidRDefault="000816A6">
      <w:pPr>
        <w:rPr>
          <w:rFonts w:ascii="GHEA Grapalat" w:hAnsi="GHEA Grapalat"/>
          <w:i/>
          <w:sz w:val="22"/>
          <w:szCs w:val="22"/>
        </w:rPr>
      </w:pPr>
      <w:r>
        <w:rPr>
          <w:rFonts w:ascii="GHEA Grapalat" w:hAnsi="GHEA Grapalat"/>
          <w:i/>
          <w:sz w:val="22"/>
          <w:szCs w:val="22"/>
        </w:rPr>
        <w:br w:type="page"/>
      </w:r>
    </w:p>
    <w:p w14:paraId="0AC6B17B" w14:textId="77777777"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14:paraId="03936ECA" w14:textId="52083668"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 xml:space="preserve">к Приглашению на </w:t>
      </w:r>
      <w:r w:rsidR="00AB5994">
        <w:rPr>
          <w:rFonts w:ascii="GHEA Grapalat" w:hAnsi="GHEA Grapalat"/>
          <w:b/>
          <w:i/>
        </w:rPr>
        <w:t>запрос котировок</w:t>
      </w:r>
      <w:r w:rsidRPr="00B263B7">
        <w:rPr>
          <w:rFonts w:ascii="GHEA Grapalat" w:hAnsi="GHEA Grapalat" w:cs="GHEA Grapalat"/>
          <w:b/>
          <w:i/>
        </w:rPr>
        <w:br/>
      </w:r>
      <w:r w:rsidRPr="00B263B7">
        <w:rPr>
          <w:rFonts w:ascii="GHEA Grapalat" w:hAnsi="GHEA Grapalat"/>
          <w:b/>
          <w:i/>
        </w:rPr>
        <w:t xml:space="preserve">под кодом </w:t>
      </w:r>
      <w:r w:rsidR="0029342A">
        <w:rPr>
          <w:rFonts w:ascii="GHEA Grapalat" w:hAnsi="GHEA Grapalat"/>
          <w:i/>
          <w:lang w:val="en-GB"/>
        </w:rPr>
        <w:t>HFF</w:t>
      </w:r>
      <w:r w:rsidR="0029342A" w:rsidRPr="0029342A">
        <w:rPr>
          <w:rFonts w:ascii="GHEA Grapalat" w:hAnsi="GHEA Grapalat"/>
          <w:i/>
        </w:rPr>
        <w:t>-</w:t>
      </w:r>
      <w:proofErr w:type="spellStart"/>
      <w:r w:rsidR="0029342A">
        <w:rPr>
          <w:rFonts w:ascii="GHEA Grapalat" w:hAnsi="GHEA Grapalat"/>
          <w:i/>
          <w:lang w:val="en-GB"/>
        </w:rPr>
        <w:t>NTsDzB</w:t>
      </w:r>
      <w:proofErr w:type="spellEnd"/>
      <w:r w:rsidR="0029342A" w:rsidRPr="0029342A">
        <w:rPr>
          <w:rFonts w:ascii="GHEA Grapalat" w:hAnsi="GHEA Grapalat"/>
          <w:i/>
        </w:rPr>
        <w:t>-2025/4</w:t>
      </w:r>
    </w:p>
    <w:p w14:paraId="4A0DEA36" w14:textId="77777777" w:rsidR="00542F4F" w:rsidRPr="00B138F3" w:rsidRDefault="00542F4F" w:rsidP="00542F4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2DF079D" w14:textId="77777777"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133DE64" w14:textId="77777777" w:rsidR="00542F4F" w:rsidRPr="00B138F3" w:rsidRDefault="00542F4F" w:rsidP="00542F4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0DE75954"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0952F7" w:rsidRPr="001115E9">
        <w:rPr>
          <w:rStyle w:val="Strong"/>
          <w:rFonts w:ascii="GHEA Grapalat" w:hAnsi="GHEA Grapalat"/>
          <w:b w:val="0"/>
          <w:sz w:val="18"/>
          <w:szCs w:val="18"/>
        </w:rPr>
        <w:t xml:space="preserve">                             </w:t>
      </w:r>
      <w:r w:rsidRPr="00B138F3">
        <w:rPr>
          <w:rStyle w:val="Strong"/>
          <w:rFonts w:ascii="GHEA Grapalat" w:hAnsi="GHEA Grapalat"/>
          <w:b w:val="0"/>
          <w:sz w:val="18"/>
          <w:szCs w:val="18"/>
        </w:rPr>
        <w:t xml:space="preserve"> номер заключаемого договора</w:t>
      </w:r>
    </w:p>
    <w:p w14:paraId="7F5AAB6D"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546F727A" w14:textId="77777777" w:rsidR="00542F4F" w:rsidRPr="00B138F3" w:rsidRDefault="00542F4F" w:rsidP="00542F4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5287922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35FEC839" w14:textId="77777777" w:rsidR="00542F4F" w:rsidRPr="00B138F3" w:rsidRDefault="00542F4F" w:rsidP="00542F4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A53F552" w14:textId="77777777" w:rsidR="00542F4F" w:rsidRPr="00B138F3" w:rsidRDefault="00542F4F" w:rsidP="00542F4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51F7109F"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0E4588B2"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C99BB7B"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0BA149B" w14:textId="77777777" w:rsidR="00542F4F" w:rsidRPr="00B138F3" w:rsidRDefault="00F215EE" w:rsidP="00542F4F">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14:paraId="0DB55D9F"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1D5520A"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14:paraId="6FB902BA" w14:textId="77777777" w:rsidR="00CC173E" w:rsidRPr="00DC1223" w:rsidRDefault="00542F4F" w:rsidP="00CC173E">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14:paraId="27AA8326" w14:textId="77777777" w:rsidR="00542F4F" w:rsidRPr="00B138F3" w:rsidRDefault="00542F4F" w:rsidP="00CC173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14:paraId="537610A9"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36A04A6"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5414BAA"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500A03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40FF1B8" w14:textId="77777777" w:rsidR="00293897" w:rsidRPr="00D96BE2" w:rsidRDefault="00293897" w:rsidP="00293897">
      <w:pPr>
        <w:pStyle w:val="NormalWeb"/>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62B8E41A" w14:textId="77777777" w:rsidR="00293897" w:rsidRPr="00D96BE2" w:rsidRDefault="002A23D9" w:rsidP="00293897">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14:paraId="6A13A57D" w14:textId="77777777" w:rsidR="00293897" w:rsidRPr="00D96BE2" w:rsidDel="002A23D9" w:rsidRDefault="00293897" w:rsidP="00293897">
      <w:pPr>
        <w:pStyle w:val="NormalWeb"/>
        <w:shd w:val="clear" w:color="auto" w:fill="FFFFFF"/>
        <w:ind w:firstLine="374"/>
        <w:contextualSpacing/>
        <w:jc w:val="both"/>
        <w:rPr>
          <w:del w:id="6" w:author="Inesa Kocharyan" w:date="2023-07-07T17:57:00Z"/>
          <w:rFonts w:ascii="GHEA Grapalat" w:eastAsiaTheme="minorHAnsi" w:hAnsi="GHEA Grapalat" w:cstheme="minorBidi"/>
        </w:rPr>
      </w:pPr>
    </w:p>
    <w:p w14:paraId="0EC0A9C5" w14:textId="77777777" w:rsidR="00293897" w:rsidRPr="00D96BE2" w:rsidRDefault="002A23D9" w:rsidP="00293897">
      <w:pPr>
        <w:pStyle w:val="NormalWeb"/>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14:paraId="103D99A0"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sz w:val="18"/>
          <w:szCs w:val="18"/>
          <w:lang w:val="hy-AM"/>
        </w:rPr>
      </w:pPr>
    </w:p>
    <w:p w14:paraId="263B454D" w14:textId="77777777" w:rsidR="00293897" w:rsidRPr="00D96BE2" w:rsidRDefault="00293897" w:rsidP="00293897">
      <w:pPr>
        <w:pStyle w:val="NormalWeb"/>
        <w:shd w:val="clear" w:color="auto" w:fill="FFFFFF"/>
        <w:contextualSpacing/>
        <w:jc w:val="center"/>
        <w:rPr>
          <w:rFonts w:eastAsiaTheme="minorHAnsi" w:cstheme="minorBidi"/>
        </w:rPr>
      </w:pPr>
      <w:r w:rsidRPr="00D96BE2">
        <w:rPr>
          <w:rFonts w:ascii="GHEA Grapalat" w:eastAsiaTheme="minorHAnsi" w:hAnsi="GHEA Grapalat" w:cstheme="minorBidi"/>
          <w:lang w:val="hy-AM"/>
        </w:rPr>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14:paraId="4ADE5AF6" w14:textId="77777777" w:rsidR="00A01B99"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 xml:space="preserve">электронной почты высылает воспроизведенный (отсканированный) с оригинала </w:t>
      </w:r>
      <w:r w:rsidRPr="00D96BE2">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14:paraId="4F546DDA" w14:textId="77777777" w:rsidR="00A01B99" w:rsidRDefault="00A01B99" w:rsidP="00293897">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75071FE8"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14:paraId="2D5FEDB6" w14:textId="77777777" w:rsidR="00293897" w:rsidRDefault="00293897"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2F1E48"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EA98EB8" w14:textId="77777777"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D4E529" w14:textId="77777777"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3768383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440E25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8389121"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D24712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A16FBE1" w14:textId="77777777" w:rsidR="00DA0E0D" w:rsidRPr="0091562B" w:rsidRDefault="00542F4F" w:rsidP="00DA0E0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14:paraId="4EC9BE7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9D430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22702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34D8D0"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26E853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4F89CA5"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09E1260"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p>
    <w:p w14:paraId="5B33BBB3"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B49F29"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E4ADFA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972075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6917FD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rPr>
      </w:pPr>
    </w:p>
    <w:p w14:paraId="46E2E52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97EC97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004879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8D29B20"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295EA5A"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C4C3C5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3B48211"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EEEAE8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AB3209" w14:textId="77777777" w:rsidR="00542F4F" w:rsidRPr="00B138F3" w:rsidRDefault="00542F4F" w:rsidP="00542F4F">
      <w:pPr>
        <w:widowControl w:val="0"/>
        <w:spacing w:after="160"/>
        <w:ind w:left="567" w:right="565"/>
        <w:jc w:val="center"/>
        <w:rPr>
          <w:rFonts w:ascii="GHEA Grapalat" w:hAnsi="GHEA Grapalat"/>
          <w:b/>
        </w:rPr>
      </w:pPr>
    </w:p>
    <w:p w14:paraId="03AB62CF" w14:textId="77777777" w:rsidR="00542F4F" w:rsidRDefault="00542F4F" w:rsidP="00542F4F">
      <w:pPr>
        <w:rPr>
          <w:rFonts w:ascii="GHEA Grapalat" w:hAnsi="GHEA Grapalat"/>
          <w:i/>
          <w:sz w:val="22"/>
          <w:szCs w:val="22"/>
        </w:rPr>
      </w:pPr>
    </w:p>
    <w:p w14:paraId="60FA4303" w14:textId="77777777" w:rsidR="00542F4F" w:rsidRDefault="00542F4F" w:rsidP="00542F4F">
      <w:pPr>
        <w:rPr>
          <w:rFonts w:ascii="GHEA Grapalat" w:hAnsi="GHEA Grapalat"/>
          <w:i/>
          <w:sz w:val="22"/>
          <w:szCs w:val="22"/>
        </w:rPr>
      </w:pPr>
    </w:p>
    <w:p w14:paraId="7BE9C38C"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51FFBC8E"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5AF18699" w14:textId="6E0CEC66" w:rsidR="00673870" w:rsidRPr="007F381F" w:rsidRDefault="00673870" w:rsidP="00673870">
      <w:pPr>
        <w:widowControl w:val="0"/>
        <w:spacing w:after="160"/>
        <w:jc w:val="right"/>
        <w:rPr>
          <w:rFonts w:ascii="GHEA Grapalat" w:hAnsi="GHEA Grapalat"/>
          <w:b/>
          <w:i/>
        </w:rPr>
      </w:pPr>
      <w:r w:rsidRPr="005C48F7">
        <w:rPr>
          <w:rFonts w:ascii="GHEA Grapalat" w:hAnsi="GHEA Grapalat"/>
          <w:b/>
          <w:i/>
        </w:rPr>
        <w:t xml:space="preserve">к Приглашению на </w:t>
      </w:r>
      <w:r w:rsidR="00AB5994">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29342A">
        <w:rPr>
          <w:rFonts w:ascii="GHEA Grapalat" w:hAnsi="GHEA Grapalat"/>
          <w:b/>
          <w:i/>
        </w:rPr>
        <w:t>HFF-NTsDzB-2025/4</w:t>
      </w:r>
    </w:p>
    <w:p w14:paraId="7EC594D0" w14:textId="77777777" w:rsidR="003D2FE2" w:rsidRPr="00B138F3" w:rsidRDefault="003D2FE2" w:rsidP="003D2FE2">
      <w:pPr>
        <w:widowControl w:val="0"/>
        <w:spacing w:after="160"/>
        <w:jc w:val="center"/>
        <w:rPr>
          <w:rFonts w:ascii="GHEA Grapalat" w:hAnsi="GHEA Grapalat"/>
          <w:b/>
          <w:sz w:val="22"/>
          <w:szCs w:val="22"/>
        </w:rPr>
      </w:pPr>
    </w:p>
    <w:p w14:paraId="7CEAEBB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B61CAE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8BF35E1" w14:textId="77777777" w:rsidTr="00B932B8">
        <w:tc>
          <w:tcPr>
            <w:tcW w:w="4786" w:type="dxa"/>
          </w:tcPr>
          <w:p w14:paraId="51B30B9D"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CD1693D"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14:paraId="0A82E816" w14:textId="77777777" w:rsidR="003D2FE2" w:rsidRPr="00B138F3" w:rsidRDefault="003D2FE2" w:rsidP="003D2FE2">
      <w:pPr>
        <w:widowControl w:val="0"/>
        <w:spacing w:after="160"/>
        <w:rPr>
          <w:rFonts w:ascii="GHEA Grapalat" w:hAnsi="GHEA Grapalat" w:cs="GHEA Grapalat"/>
          <w:b/>
          <w:sz w:val="22"/>
          <w:szCs w:val="22"/>
        </w:rPr>
      </w:pPr>
    </w:p>
    <w:p w14:paraId="5B0E4452"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D5FDDB2"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1C8E2A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2AD386E"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A5A9A52"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0DF04C5"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6C6D043"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43053E2"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D0EF220"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16B741E"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252691C"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E97123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4A2A6E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EEA552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ED23DB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2959EC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F9B66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6D658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80FAA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C1C5B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6DCDFB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27FC7C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B20C62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35EDFB1"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9B8907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88B3F8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11037F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640D5FB"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05DB56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6052B9A"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F667E1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A00660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1C57694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06E5B8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4BA0D4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709B4DD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105A858" w14:textId="77777777" w:rsidR="003D2FE2" w:rsidRPr="00B138F3" w:rsidRDefault="003D2FE2" w:rsidP="003D2FE2">
      <w:pPr>
        <w:widowControl w:val="0"/>
        <w:spacing w:after="160"/>
        <w:jc w:val="right"/>
        <w:rPr>
          <w:rFonts w:ascii="GHEA Grapalat" w:hAnsi="GHEA Grapalat"/>
          <w:sz w:val="22"/>
          <w:szCs w:val="22"/>
        </w:rPr>
      </w:pPr>
    </w:p>
    <w:p w14:paraId="2117E1DB"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2C4056A4"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48A161" w14:textId="77777777" w:rsidR="003D2FE2" w:rsidRPr="00B138F3" w:rsidRDefault="003D2FE2" w:rsidP="003D2FE2">
      <w:pPr>
        <w:widowControl w:val="0"/>
        <w:spacing w:after="160"/>
        <w:jc w:val="both"/>
        <w:rPr>
          <w:rFonts w:ascii="GHEA Grapalat" w:hAnsi="GHEA Grapalat"/>
          <w:sz w:val="22"/>
          <w:szCs w:val="22"/>
        </w:rPr>
      </w:pPr>
    </w:p>
    <w:p w14:paraId="6C63CADF" w14:textId="77777777" w:rsidR="003D2FE2" w:rsidRPr="00B138F3" w:rsidRDefault="003D2FE2" w:rsidP="003D2FE2">
      <w:pPr>
        <w:widowControl w:val="0"/>
        <w:spacing w:after="160"/>
        <w:jc w:val="both"/>
        <w:rPr>
          <w:rFonts w:ascii="GHEA Grapalat" w:hAnsi="GHEA Grapalat"/>
          <w:sz w:val="22"/>
          <w:szCs w:val="22"/>
        </w:rPr>
      </w:pPr>
    </w:p>
    <w:p w14:paraId="4B6AB589" w14:textId="77777777" w:rsidR="003D2FE2" w:rsidRPr="00B138F3" w:rsidRDefault="003D2FE2" w:rsidP="003D2FE2">
      <w:pPr>
        <w:rPr>
          <w:sz w:val="22"/>
          <w:szCs w:val="22"/>
        </w:rPr>
      </w:pPr>
    </w:p>
    <w:p w14:paraId="57C33198" w14:textId="77777777" w:rsidR="001005B0" w:rsidRPr="00B138F3" w:rsidRDefault="001005B0" w:rsidP="003D2FE2">
      <w:pPr>
        <w:widowControl w:val="0"/>
        <w:spacing w:after="160"/>
        <w:ind w:left="567" w:right="565"/>
        <w:jc w:val="both"/>
        <w:rPr>
          <w:rFonts w:ascii="GHEA Grapalat" w:hAnsi="GHEA Grapalat"/>
          <w:sz w:val="22"/>
          <w:szCs w:val="22"/>
        </w:rPr>
      </w:pPr>
    </w:p>
    <w:p w14:paraId="7652727A" w14:textId="77777777" w:rsidR="001005B0" w:rsidRPr="00B138F3" w:rsidRDefault="001005B0" w:rsidP="00B46D58">
      <w:pPr>
        <w:widowControl w:val="0"/>
        <w:spacing w:after="160"/>
        <w:ind w:left="567" w:right="565"/>
        <w:jc w:val="center"/>
        <w:rPr>
          <w:rFonts w:ascii="GHEA Grapalat" w:hAnsi="GHEA Grapalat"/>
          <w:b/>
          <w:sz w:val="22"/>
          <w:szCs w:val="22"/>
        </w:rPr>
      </w:pPr>
    </w:p>
    <w:p w14:paraId="53FE9F7D" w14:textId="77777777" w:rsidR="001005B0" w:rsidRPr="00B138F3" w:rsidRDefault="001005B0" w:rsidP="00B46D58">
      <w:pPr>
        <w:widowControl w:val="0"/>
        <w:spacing w:after="160"/>
        <w:ind w:left="567" w:right="565"/>
        <w:jc w:val="center"/>
        <w:rPr>
          <w:rFonts w:ascii="GHEA Grapalat" w:hAnsi="GHEA Grapalat"/>
          <w:b/>
          <w:sz w:val="22"/>
          <w:szCs w:val="22"/>
        </w:rPr>
      </w:pPr>
    </w:p>
    <w:p w14:paraId="6A397146" w14:textId="77777777" w:rsidR="001005B0" w:rsidRPr="00B138F3" w:rsidRDefault="001005B0" w:rsidP="00B46D58">
      <w:pPr>
        <w:widowControl w:val="0"/>
        <w:spacing w:after="160"/>
        <w:ind w:left="567" w:right="565"/>
        <w:jc w:val="center"/>
        <w:rPr>
          <w:rFonts w:ascii="GHEA Grapalat" w:hAnsi="GHEA Grapalat"/>
          <w:b/>
          <w:sz w:val="22"/>
          <w:szCs w:val="22"/>
        </w:rPr>
      </w:pPr>
    </w:p>
    <w:p w14:paraId="38BB75BA" w14:textId="77777777" w:rsidR="001005B0" w:rsidRPr="00B138F3" w:rsidRDefault="001005B0" w:rsidP="00B46D58">
      <w:pPr>
        <w:widowControl w:val="0"/>
        <w:spacing w:after="160"/>
        <w:ind w:left="567" w:right="565"/>
        <w:jc w:val="center"/>
        <w:rPr>
          <w:rFonts w:ascii="GHEA Grapalat" w:hAnsi="GHEA Grapalat"/>
          <w:b/>
          <w:sz w:val="22"/>
          <w:szCs w:val="22"/>
        </w:rPr>
      </w:pPr>
    </w:p>
    <w:p w14:paraId="0AA03E9C" w14:textId="77777777" w:rsidR="001005B0" w:rsidRPr="00B138F3" w:rsidRDefault="001005B0" w:rsidP="00B46D58">
      <w:pPr>
        <w:widowControl w:val="0"/>
        <w:spacing w:after="160"/>
        <w:ind w:left="567" w:right="565"/>
        <w:jc w:val="center"/>
        <w:rPr>
          <w:rFonts w:ascii="GHEA Grapalat" w:hAnsi="GHEA Grapalat"/>
          <w:b/>
          <w:sz w:val="22"/>
          <w:szCs w:val="22"/>
        </w:rPr>
      </w:pPr>
    </w:p>
    <w:p w14:paraId="408E9893" w14:textId="77777777" w:rsidR="001005B0" w:rsidRPr="00B138F3" w:rsidRDefault="001005B0" w:rsidP="00B46D58">
      <w:pPr>
        <w:widowControl w:val="0"/>
        <w:spacing w:after="160"/>
        <w:ind w:left="567" w:right="565"/>
        <w:jc w:val="center"/>
        <w:rPr>
          <w:rFonts w:ascii="GHEA Grapalat" w:hAnsi="GHEA Grapalat"/>
          <w:b/>
        </w:rPr>
      </w:pPr>
    </w:p>
    <w:p w14:paraId="39801831" w14:textId="77777777" w:rsidR="001005B0" w:rsidRPr="00B138F3" w:rsidRDefault="001005B0" w:rsidP="00B46D58">
      <w:pPr>
        <w:widowControl w:val="0"/>
        <w:spacing w:after="160"/>
        <w:ind w:left="567" w:right="565"/>
        <w:jc w:val="center"/>
        <w:rPr>
          <w:rFonts w:ascii="GHEA Grapalat" w:hAnsi="GHEA Grapalat"/>
          <w:b/>
        </w:rPr>
      </w:pPr>
    </w:p>
    <w:p w14:paraId="022CF303" w14:textId="77777777" w:rsidR="001005B0" w:rsidRPr="00B138F3" w:rsidRDefault="001005B0" w:rsidP="00B46D58">
      <w:pPr>
        <w:widowControl w:val="0"/>
        <w:spacing w:after="160"/>
        <w:ind w:left="567" w:right="565"/>
        <w:jc w:val="center"/>
        <w:rPr>
          <w:rFonts w:ascii="GHEA Grapalat" w:hAnsi="GHEA Grapalat"/>
          <w:b/>
        </w:rPr>
      </w:pPr>
    </w:p>
    <w:p w14:paraId="11735A16" w14:textId="77777777" w:rsidR="001005B0" w:rsidRPr="00B138F3" w:rsidRDefault="001005B0" w:rsidP="00B46D58">
      <w:pPr>
        <w:widowControl w:val="0"/>
        <w:spacing w:after="160"/>
        <w:ind w:left="567" w:right="565"/>
        <w:jc w:val="center"/>
        <w:rPr>
          <w:rFonts w:ascii="GHEA Grapalat" w:hAnsi="GHEA Grapalat"/>
          <w:b/>
        </w:rPr>
      </w:pPr>
    </w:p>
    <w:p w14:paraId="1153C6FA" w14:textId="77777777" w:rsidR="001005B0" w:rsidRPr="00B138F3" w:rsidRDefault="001005B0" w:rsidP="00B46D58">
      <w:pPr>
        <w:widowControl w:val="0"/>
        <w:spacing w:after="160"/>
        <w:ind w:left="567" w:right="565"/>
        <w:jc w:val="center"/>
        <w:rPr>
          <w:rFonts w:ascii="GHEA Grapalat" w:hAnsi="GHEA Grapalat"/>
          <w:b/>
        </w:rPr>
      </w:pPr>
    </w:p>
    <w:p w14:paraId="56052C27" w14:textId="77777777" w:rsidR="001005B0" w:rsidRPr="00B138F3" w:rsidRDefault="001005B0" w:rsidP="00B46D58">
      <w:pPr>
        <w:widowControl w:val="0"/>
        <w:spacing w:after="160"/>
        <w:ind w:left="567" w:right="565"/>
        <w:jc w:val="center"/>
        <w:rPr>
          <w:rFonts w:ascii="GHEA Grapalat" w:hAnsi="GHEA Grapalat"/>
          <w:b/>
        </w:rPr>
      </w:pPr>
    </w:p>
    <w:p w14:paraId="1F7BAB03" w14:textId="77777777" w:rsidR="001005B0" w:rsidRPr="00B138F3" w:rsidRDefault="001005B0" w:rsidP="00B46D58">
      <w:pPr>
        <w:widowControl w:val="0"/>
        <w:spacing w:after="160"/>
        <w:ind w:left="567" w:right="565"/>
        <w:jc w:val="center"/>
        <w:rPr>
          <w:rFonts w:ascii="GHEA Grapalat" w:hAnsi="GHEA Grapalat"/>
          <w:b/>
        </w:rPr>
      </w:pPr>
    </w:p>
    <w:p w14:paraId="665C5992" w14:textId="77777777" w:rsidR="001005B0" w:rsidRDefault="001005B0" w:rsidP="00B46D58">
      <w:pPr>
        <w:widowControl w:val="0"/>
        <w:spacing w:after="160"/>
        <w:ind w:left="567" w:right="565"/>
        <w:jc w:val="center"/>
        <w:rPr>
          <w:rFonts w:ascii="GHEA Grapalat" w:hAnsi="GHEA Grapalat"/>
          <w:b/>
          <w:lang w:val="hy-AM"/>
        </w:rPr>
      </w:pPr>
    </w:p>
    <w:p w14:paraId="7FE51AD0" w14:textId="77777777" w:rsidR="00E752B6" w:rsidRDefault="00E752B6" w:rsidP="00B46D58">
      <w:pPr>
        <w:widowControl w:val="0"/>
        <w:spacing w:after="160"/>
        <w:ind w:left="567" w:right="565"/>
        <w:jc w:val="center"/>
        <w:rPr>
          <w:rFonts w:ascii="GHEA Grapalat" w:hAnsi="GHEA Grapalat"/>
          <w:b/>
          <w:lang w:val="hy-AM"/>
        </w:rPr>
      </w:pPr>
    </w:p>
    <w:p w14:paraId="1342A988"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E07109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E8591"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25ACC6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4A06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56AA36AD"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FCF8D"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3D0618DD"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07E9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1E0D1932"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4A93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6080D992"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C680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B3A773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792E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7BA5B2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D2D2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BD4427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8D30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5F29462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063B9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26B4E0B6"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543B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794FDC5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1D764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4032B93B"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895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08A19FE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F8D21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F75044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7FC35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2A508E2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32937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035839B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B52E6"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60FC25E4"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6AABEEF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61DD079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68EB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04FCC3A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79569D"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33C016E5"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FEB29B2"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BAB82CF" w14:textId="77777777" w:rsidR="00E752B6" w:rsidRPr="00B138F3" w:rsidRDefault="00E752B6" w:rsidP="009216D6">
            <w:pPr>
              <w:widowControl w:val="0"/>
              <w:spacing w:after="160"/>
              <w:rPr>
                <w:rFonts w:ascii="GHEA Grapalat" w:hAnsi="GHEA Grapalat" w:cs="Sylfaen"/>
              </w:rPr>
            </w:pPr>
          </w:p>
          <w:p w14:paraId="6DC5FD76"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5F9995E5" w14:textId="77777777" w:rsidR="00E752B6" w:rsidRPr="00B138F3" w:rsidRDefault="00E752B6" w:rsidP="009216D6">
            <w:pPr>
              <w:widowControl w:val="0"/>
              <w:spacing w:after="160"/>
              <w:rPr>
                <w:rFonts w:ascii="GHEA Grapalat" w:hAnsi="GHEA Grapalat" w:cs="Sylfaen"/>
              </w:rPr>
            </w:pPr>
          </w:p>
          <w:p w14:paraId="2218601D"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C2BFDEC" w14:textId="77777777" w:rsidR="00E752B6" w:rsidRPr="00B138F3" w:rsidRDefault="00E752B6" w:rsidP="009216D6">
            <w:pPr>
              <w:widowControl w:val="0"/>
              <w:spacing w:after="160"/>
              <w:rPr>
                <w:rFonts w:ascii="GHEA Grapalat" w:hAnsi="GHEA Grapalat" w:cs="Sylfaen"/>
              </w:rPr>
            </w:pPr>
          </w:p>
          <w:p w14:paraId="5EB901DA"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A88EE18"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223101E"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62E4369" w14:textId="77777777" w:rsidR="00E752B6" w:rsidRPr="00B138F3" w:rsidRDefault="00E752B6" w:rsidP="009216D6">
            <w:pPr>
              <w:widowControl w:val="0"/>
              <w:spacing w:after="160"/>
              <w:rPr>
                <w:rFonts w:ascii="GHEA Grapalat" w:hAnsi="GHEA Grapalat" w:cs="Sylfaen"/>
              </w:rPr>
            </w:pPr>
          </w:p>
          <w:p w14:paraId="77DCFE5D"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4173336" w14:textId="77777777" w:rsidR="00E752B6" w:rsidRPr="00B138F3" w:rsidRDefault="00E752B6" w:rsidP="009216D6">
            <w:pPr>
              <w:widowControl w:val="0"/>
              <w:spacing w:after="160"/>
              <w:jc w:val="right"/>
              <w:rPr>
                <w:rFonts w:ascii="GHEA Grapalat" w:hAnsi="GHEA Grapalat" w:cs="Tahoma"/>
              </w:rPr>
            </w:pPr>
          </w:p>
          <w:p w14:paraId="3914A18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7852B61" w14:textId="77777777" w:rsidR="00E752B6" w:rsidRPr="00B138F3" w:rsidRDefault="00E752B6" w:rsidP="009216D6">
            <w:pPr>
              <w:widowControl w:val="0"/>
              <w:spacing w:after="160"/>
              <w:rPr>
                <w:rFonts w:ascii="GHEA Grapalat" w:hAnsi="GHEA Grapalat" w:cs="Sylfaen"/>
              </w:rPr>
            </w:pPr>
          </w:p>
          <w:p w14:paraId="7ADE0DB0"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469DBC6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B3B0FB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3D6554A" w14:textId="77777777" w:rsidR="00E752B6" w:rsidRPr="00B138F3" w:rsidRDefault="00E752B6" w:rsidP="009216D6">
            <w:pPr>
              <w:widowControl w:val="0"/>
              <w:spacing w:after="160"/>
              <w:rPr>
                <w:rFonts w:ascii="GHEA Grapalat" w:hAnsi="GHEA Grapalat"/>
              </w:rPr>
            </w:pPr>
          </w:p>
          <w:p w14:paraId="6092DD1C"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D396438"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DC6AB83" w14:textId="77777777" w:rsidR="00E752B6" w:rsidRPr="00B138F3" w:rsidRDefault="00E752B6" w:rsidP="009216D6">
            <w:pPr>
              <w:widowControl w:val="0"/>
              <w:spacing w:after="160"/>
              <w:rPr>
                <w:rFonts w:ascii="GHEA Grapalat" w:hAnsi="GHEA Grapalat" w:cs="Tahoma"/>
              </w:rPr>
            </w:pPr>
          </w:p>
          <w:p w14:paraId="69AE7B1B"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5B5B5B0"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7081CF3" w14:textId="77777777" w:rsidR="00E752B6" w:rsidRPr="00B138F3" w:rsidRDefault="00E752B6" w:rsidP="009216D6">
            <w:pPr>
              <w:widowControl w:val="0"/>
              <w:spacing w:after="160"/>
              <w:rPr>
                <w:rFonts w:ascii="GHEA Grapalat" w:hAnsi="GHEA Grapalat" w:cs="Tahoma"/>
              </w:rPr>
            </w:pPr>
          </w:p>
          <w:p w14:paraId="5D4B3AFE"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2A22FC44"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B3475F3" w14:textId="77777777" w:rsidR="00E752B6" w:rsidRPr="00B138F3" w:rsidRDefault="00E752B6" w:rsidP="009216D6">
            <w:pPr>
              <w:widowControl w:val="0"/>
              <w:spacing w:after="160"/>
              <w:rPr>
                <w:rFonts w:ascii="GHEA Grapalat" w:hAnsi="GHEA Grapalat" w:cs="Arial"/>
              </w:rPr>
            </w:pPr>
          </w:p>
        </w:tc>
      </w:tr>
      <w:tr w:rsidR="00E752B6" w:rsidRPr="00B138F3" w14:paraId="2E9B3FC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C527093"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1B57C1C" w14:textId="77777777" w:rsidR="00E752B6" w:rsidRPr="00B138F3" w:rsidRDefault="00E752B6" w:rsidP="009216D6">
            <w:pPr>
              <w:widowControl w:val="0"/>
              <w:spacing w:after="160"/>
              <w:rPr>
                <w:rFonts w:ascii="GHEA Grapalat" w:hAnsi="GHEA Grapalat" w:cs="Sylfaen"/>
              </w:rPr>
            </w:pPr>
          </w:p>
          <w:p w14:paraId="5A672DAA"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34FB76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43B28A1" w14:textId="77777777" w:rsidR="00E752B6" w:rsidRPr="00B138F3" w:rsidRDefault="00E752B6" w:rsidP="009216D6">
            <w:pPr>
              <w:widowControl w:val="0"/>
              <w:spacing w:after="160"/>
              <w:rPr>
                <w:rFonts w:ascii="GHEA Grapalat" w:hAnsi="GHEA Grapalat"/>
              </w:rPr>
            </w:pPr>
          </w:p>
          <w:p w14:paraId="4C92964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4EAEBBF" w14:textId="77777777" w:rsidR="00E752B6" w:rsidRPr="00B138F3" w:rsidRDefault="00E752B6" w:rsidP="00E752B6">
      <w:pPr>
        <w:widowControl w:val="0"/>
        <w:spacing w:after="160"/>
        <w:jc w:val="center"/>
        <w:rPr>
          <w:rFonts w:ascii="GHEA Grapalat" w:hAnsi="GHEA Grapalat" w:cs="Sylfaen"/>
        </w:rPr>
      </w:pPr>
    </w:p>
    <w:p w14:paraId="1362BD2E" w14:textId="77777777" w:rsidR="00E752B6" w:rsidRPr="00E752B6" w:rsidRDefault="00E752B6" w:rsidP="00B46D58">
      <w:pPr>
        <w:widowControl w:val="0"/>
        <w:spacing w:after="160"/>
        <w:ind w:left="567" w:right="565"/>
        <w:jc w:val="center"/>
        <w:rPr>
          <w:rFonts w:ascii="GHEA Grapalat" w:hAnsi="GHEA Grapalat"/>
          <w:b/>
        </w:rPr>
      </w:pPr>
    </w:p>
    <w:p w14:paraId="4E00496E" w14:textId="77777777" w:rsidR="001005B0" w:rsidRPr="00B138F3" w:rsidRDefault="001005B0" w:rsidP="00B46D58">
      <w:pPr>
        <w:widowControl w:val="0"/>
        <w:spacing w:after="160"/>
        <w:ind w:left="567" w:right="565"/>
        <w:jc w:val="center"/>
        <w:rPr>
          <w:rFonts w:ascii="GHEA Grapalat" w:hAnsi="GHEA Grapalat"/>
          <w:b/>
        </w:rPr>
      </w:pPr>
    </w:p>
    <w:p w14:paraId="7C0DD1E1" w14:textId="77777777" w:rsidR="001005B0" w:rsidRPr="00B138F3" w:rsidRDefault="001005B0" w:rsidP="00B46D58">
      <w:pPr>
        <w:widowControl w:val="0"/>
        <w:spacing w:after="160"/>
        <w:ind w:left="567" w:right="565"/>
        <w:jc w:val="center"/>
        <w:rPr>
          <w:rFonts w:ascii="GHEA Grapalat" w:hAnsi="GHEA Grapalat"/>
          <w:b/>
        </w:rPr>
      </w:pPr>
    </w:p>
    <w:p w14:paraId="3939AB89" w14:textId="77777777" w:rsidR="001005B0" w:rsidRPr="00B138F3" w:rsidRDefault="001005B0" w:rsidP="00B46D58">
      <w:pPr>
        <w:widowControl w:val="0"/>
        <w:spacing w:after="160"/>
        <w:ind w:left="567" w:right="565"/>
        <w:jc w:val="center"/>
        <w:rPr>
          <w:rFonts w:ascii="GHEA Grapalat" w:hAnsi="GHEA Grapalat"/>
          <w:b/>
        </w:rPr>
      </w:pPr>
    </w:p>
    <w:p w14:paraId="747677EA" w14:textId="77777777" w:rsidR="00C3421C" w:rsidRPr="00B138F3" w:rsidRDefault="00C3421C" w:rsidP="00C3421C">
      <w:pPr>
        <w:widowControl w:val="0"/>
        <w:spacing w:after="160"/>
        <w:jc w:val="center"/>
        <w:rPr>
          <w:rFonts w:ascii="GHEA Grapalat" w:hAnsi="GHEA Grapalat" w:cs="Sylfaen"/>
        </w:rPr>
      </w:pPr>
    </w:p>
    <w:p w14:paraId="7FE3415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C4EB831"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02FD06F2"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974287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02E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2144E9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0175B8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B1E589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639E5A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62B61F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95988E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AE6201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96B180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C86C65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9EAF99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01DF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EC9647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F1F1E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7D7E64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0A8E1C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41416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615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B2AAF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FA5E0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96D0E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D825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0E859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A9E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9A03D06"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51CE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7A03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E9D6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4A9AFA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EF3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A4D244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C75E3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B21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42413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CC32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12147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3C4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D5821E1"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91861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5783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6383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BAE19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692E8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B885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5EB174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6E7E1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B23B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8AD97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A8D7F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ABD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A4FF8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8EDD1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426D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A2BE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65B2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36F9F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83F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1927F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C4131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08AC5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C979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34043A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6A96D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572D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77A6A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E468F5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4DE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0EB0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2A031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6B089C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21E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3E8E8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93D5A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CC01E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72B6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DD3A2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782D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E52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7718C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A200C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9758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2387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D17A0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C1BEB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BCD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9AF1A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D9398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B19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BFE0D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C5821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65D1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20C7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29B9B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69C7D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BC4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F7B1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553CB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2FFD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E2EFD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BB702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E033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2BE0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84F4D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95D5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C3DD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0709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3F66ED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7E4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D723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D8731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D64C5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C10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440BC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2943A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953D0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5331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D9AF9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91AC3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D54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4D51D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ECD1C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B8A9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3981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342F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CCAA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B5C5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870E5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146ADA"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0540A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5F4A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43A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13BB1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A0E6B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4AB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A310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3B567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66E8FB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A0504"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E5F2F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4A407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74F8F"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73FFF6"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F2F40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2BC21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90685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8B1F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6506D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67F2D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FA7B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669F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F14A3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5CF33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E0F62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45DB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4EFC7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DCFCD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1BAC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A830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7614F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B3FEA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E2499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F45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F3924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42D8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3F3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21718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B192F3C"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035DA9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D101C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A8D2A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181D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12C69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FE3F3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11C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F2A2C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FF2A4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57742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129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5C5036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1FA0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380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E3F30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2B96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483648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2003D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8C3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BBA3C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2ADB4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0129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9967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1BEA82"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FC845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3C30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62A67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3E406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D4F3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800E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BB481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63B2E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215E3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82705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C142D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661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8130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B206E7B"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DCE14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AA8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1CBCF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2F028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43B5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8488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7021D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73879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55C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1D18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52A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2240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1F80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8918C2"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34F197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6E7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0B693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73469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92F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2F67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B14004" w14:textId="77777777" w:rsidR="00C3421C" w:rsidRPr="00B138F3" w:rsidRDefault="00C3421C" w:rsidP="000745BE">
            <w:pPr>
              <w:widowControl w:val="0"/>
              <w:spacing w:after="120"/>
              <w:jc w:val="center"/>
              <w:rPr>
                <w:rFonts w:ascii="GHEA Grapalat" w:hAnsi="GHEA Grapalat"/>
                <w:sz w:val="18"/>
                <w:szCs w:val="18"/>
              </w:rPr>
            </w:pPr>
          </w:p>
        </w:tc>
      </w:tr>
    </w:tbl>
    <w:p w14:paraId="333C722D" w14:textId="77777777" w:rsidR="001005B0" w:rsidRPr="00B138F3" w:rsidRDefault="001005B0" w:rsidP="00B46D58">
      <w:pPr>
        <w:widowControl w:val="0"/>
        <w:spacing w:after="160"/>
        <w:ind w:left="567" w:right="565"/>
        <w:jc w:val="center"/>
        <w:rPr>
          <w:rFonts w:ascii="GHEA Grapalat" w:hAnsi="GHEA Grapalat"/>
          <w:b/>
        </w:rPr>
      </w:pPr>
    </w:p>
    <w:p w14:paraId="30F4FD21" w14:textId="77777777" w:rsidR="001005B0" w:rsidRPr="00B138F3" w:rsidRDefault="001005B0" w:rsidP="00B46D58">
      <w:pPr>
        <w:widowControl w:val="0"/>
        <w:spacing w:after="160"/>
        <w:ind w:left="567" w:right="565"/>
        <w:jc w:val="center"/>
        <w:rPr>
          <w:rFonts w:ascii="GHEA Grapalat" w:hAnsi="GHEA Grapalat"/>
          <w:b/>
        </w:rPr>
      </w:pPr>
    </w:p>
    <w:p w14:paraId="419FB5D7" w14:textId="77777777" w:rsidR="001005B0" w:rsidRPr="00B138F3" w:rsidRDefault="001005B0" w:rsidP="00B46D58">
      <w:pPr>
        <w:widowControl w:val="0"/>
        <w:spacing w:after="160"/>
        <w:ind w:left="567" w:right="565"/>
        <w:jc w:val="center"/>
        <w:rPr>
          <w:rFonts w:ascii="GHEA Grapalat" w:hAnsi="GHEA Grapalat"/>
          <w:b/>
        </w:rPr>
      </w:pPr>
    </w:p>
    <w:p w14:paraId="270FC8F2" w14:textId="77777777" w:rsidR="001005B0" w:rsidRPr="00B138F3" w:rsidRDefault="001005B0" w:rsidP="00B46D58">
      <w:pPr>
        <w:widowControl w:val="0"/>
        <w:spacing w:after="160"/>
        <w:ind w:left="567" w:right="565"/>
        <w:jc w:val="center"/>
        <w:rPr>
          <w:rFonts w:ascii="GHEA Grapalat" w:hAnsi="GHEA Grapalat"/>
          <w:b/>
        </w:rPr>
      </w:pPr>
    </w:p>
    <w:p w14:paraId="239CA0D1" w14:textId="77777777" w:rsidR="001005B0" w:rsidRPr="00B138F3" w:rsidRDefault="001005B0" w:rsidP="00B46D58">
      <w:pPr>
        <w:widowControl w:val="0"/>
        <w:spacing w:after="160"/>
        <w:ind w:left="567" w:right="565"/>
        <w:jc w:val="center"/>
        <w:rPr>
          <w:rFonts w:ascii="GHEA Grapalat" w:hAnsi="GHEA Grapalat"/>
          <w:b/>
        </w:rPr>
      </w:pPr>
    </w:p>
    <w:p w14:paraId="4AD22E8B" w14:textId="77777777" w:rsidR="001005B0" w:rsidRPr="00B138F3" w:rsidRDefault="001005B0" w:rsidP="00B46D58">
      <w:pPr>
        <w:widowControl w:val="0"/>
        <w:spacing w:after="160"/>
        <w:ind w:left="567" w:right="565"/>
        <w:jc w:val="center"/>
        <w:rPr>
          <w:rFonts w:ascii="GHEA Grapalat" w:hAnsi="GHEA Grapalat"/>
          <w:b/>
        </w:rPr>
      </w:pPr>
    </w:p>
    <w:p w14:paraId="7C50624F" w14:textId="77777777" w:rsidR="001005B0" w:rsidRPr="00B138F3" w:rsidRDefault="001005B0" w:rsidP="00B46D58">
      <w:pPr>
        <w:widowControl w:val="0"/>
        <w:spacing w:after="160"/>
        <w:ind w:left="567" w:right="565"/>
        <w:jc w:val="center"/>
        <w:rPr>
          <w:rFonts w:ascii="GHEA Grapalat" w:hAnsi="GHEA Grapalat"/>
          <w:b/>
        </w:rPr>
      </w:pPr>
    </w:p>
    <w:p w14:paraId="32D86C68" w14:textId="77777777" w:rsidR="001005B0" w:rsidRPr="00B138F3" w:rsidRDefault="001005B0" w:rsidP="00B46D58">
      <w:pPr>
        <w:widowControl w:val="0"/>
        <w:spacing w:after="160"/>
        <w:ind w:left="567" w:right="565"/>
        <w:jc w:val="center"/>
        <w:rPr>
          <w:rFonts w:ascii="GHEA Grapalat" w:hAnsi="GHEA Grapalat"/>
          <w:b/>
        </w:rPr>
      </w:pPr>
    </w:p>
    <w:p w14:paraId="33C3A76D" w14:textId="77777777" w:rsidR="001005B0" w:rsidRPr="00B138F3" w:rsidRDefault="001005B0" w:rsidP="00B46D58">
      <w:pPr>
        <w:widowControl w:val="0"/>
        <w:spacing w:after="160"/>
        <w:ind w:left="567" w:right="565"/>
        <w:jc w:val="center"/>
        <w:rPr>
          <w:rFonts w:ascii="GHEA Grapalat" w:hAnsi="GHEA Grapalat"/>
          <w:b/>
        </w:rPr>
      </w:pPr>
    </w:p>
    <w:p w14:paraId="73FACBAC" w14:textId="77777777" w:rsidR="001005B0" w:rsidRPr="00B138F3" w:rsidRDefault="001005B0" w:rsidP="00B46D58">
      <w:pPr>
        <w:widowControl w:val="0"/>
        <w:spacing w:after="160"/>
        <w:ind w:left="567" w:right="565"/>
        <w:jc w:val="center"/>
        <w:rPr>
          <w:rFonts w:ascii="GHEA Grapalat" w:hAnsi="GHEA Grapalat"/>
          <w:b/>
        </w:rPr>
      </w:pPr>
    </w:p>
    <w:p w14:paraId="776485D5" w14:textId="77777777" w:rsidR="001005B0" w:rsidRPr="00B138F3" w:rsidRDefault="001005B0" w:rsidP="00B46D58">
      <w:pPr>
        <w:widowControl w:val="0"/>
        <w:spacing w:after="160"/>
        <w:ind w:left="567" w:right="565"/>
        <w:jc w:val="center"/>
        <w:rPr>
          <w:rFonts w:ascii="GHEA Grapalat" w:hAnsi="GHEA Grapalat"/>
          <w:b/>
        </w:rPr>
      </w:pPr>
    </w:p>
    <w:p w14:paraId="666F426C" w14:textId="77777777" w:rsidR="001005B0" w:rsidRPr="00B138F3" w:rsidRDefault="001005B0" w:rsidP="00B46D58">
      <w:pPr>
        <w:widowControl w:val="0"/>
        <w:spacing w:after="160"/>
        <w:ind w:left="567" w:right="565"/>
        <w:jc w:val="center"/>
        <w:rPr>
          <w:rFonts w:ascii="GHEA Grapalat" w:hAnsi="GHEA Grapalat"/>
          <w:b/>
        </w:rPr>
      </w:pPr>
    </w:p>
    <w:p w14:paraId="555427CA" w14:textId="77777777" w:rsidR="001005B0" w:rsidRPr="00B138F3" w:rsidRDefault="001005B0" w:rsidP="00B46D58">
      <w:pPr>
        <w:widowControl w:val="0"/>
        <w:spacing w:after="160"/>
        <w:ind w:left="567" w:right="565"/>
        <w:jc w:val="center"/>
        <w:rPr>
          <w:rFonts w:ascii="GHEA Grapalat" w:hAnsi="GHEA Grapalat"/>
          <w:b/>
        </w:rPr>
      </w:pPr>
    </w:p>
    <w:p w14:paraId="18874235" w14:textId="77777777" w:rsidR="001005B0" w:rsidRPr="00B138F3" w:rsidRDefault="001005B0" w:rsidP="00B46D58">
      <w:pPr>
        <w:widowControl w:val="0"/>
        <w:spacing w:after="160"/>
        <w:ind w:left="567" w:right="565"/>
        <w:jc w:val="center"/>
        <w:rPr>
          <w:rFonts w:ascii="GHEA Grapalat" w:hAnsi="GHEA Grapalat"/>
          <w:b/>
        </w:rPr>
      </w:pPr>
    </w:p>
    <w:p w14:paraId="1803AC38" w14:textId="77777777" w:rsidR="001005B0" w:rsidRPr="00B138F3" w:rsidRDefault="001005B0" w:rsidP="00B46D58">
      <w:pPr>
        <w:widowControl w:val="0"/>
        <w:spacing w:after="160"/>
        <w:ind w:left="567" w:right="565"/>
        <w:jc w:val="center"/>
        <w:rPr>
          <w:rFonts w:ascii="GHEA Grapalat" w:hAnsi="GHEA Grapalat"/>
          <w:b/>
        </w:rPr>
      </w:pPr>
    </w:p>
    <w:p w14:paraId="5FF2A653" w14:textId="77777777" w:rsidR="001005B0" w:rsidRPr="00B138F3" w:rsidRDefault="001005B0" w:rsidP="00B46D58">
      <w:pPr>
        <w:widowControl w:val="0"/>
        <w:spacing w:after="160"/>
        <w:ind w:left="567" w:right="565"/>
        <w:jc w:val="center"/>
        <w:rPr>
          <w:rFonts w:ascii="GHEA Grapalat" w:hAnsi="GHEA Grapalat"/>
          <w:b/>
        </w:rPr>
      </w:pPr>
    </w:p>
    <w:p w14:paraId="7AE3B104" w14:textId="77777777" w:rsidR="001005B0" w:rsidRPr="00B138F3" w:rsidRDefault="001005B0" w:rsidP="00B46D58">
      <w:pPr>
        <w:widowControl w:val="0"/>
        <w:spacing w:after="160"/>
        <w:ind w:left="567" w:right="565"/>
        <w:jc w:val="center"/>
        <w:rPr>
          <w:rFonts w:ascii="GHEA Grapalat" w:hAnsi="GHEA Grapalat"/>
          <w:b/>
        </w:rPr>
      </w:pPr>
    </w:p>
    <w:p w14:paraId="0C0AD1C1" w14:textId="77777777" w:rsidR="00E15A1C" w:rsidRDefault="00E15A1C" w:rsidP="00235549">
      <w:pPr>
        <w:widowControl w:val="0"/>
        <w:spacing w:after="160"/>
        <w:ind w:firstLine="567"/>
        <w:jc w:val="right"/>
        <w:rPr>
          <w:rFonts w:ascii="GHEA Grapalat" w:hAnsi="GHEA Grapalat"/>
          <w:b/>
        </w:rPr>
      </w:pPr>
    </w:p>
    <w:p w14:paraId="161D90CA" w14:textId="77777777" w:rsidR="005A2703" w:rsidRPr="00452591" w:rsidRDefault="005A2703" w:rsidP="00235549">
      <w:pPr>
        <w:widowControl w:val="0"/>
        <w:spacing w:after="160"/>
        <w:ind w:firstLine="567"/>
        <w:jc w:val="right"/>
        <w:rPr>
          <w:rFonts w:ascii="GHEA Grapalat" w:hAnsi="GHEA Grapalat"/>
          <w:b/>
        </w:rPr>
      </w:pPr>
    </w:p>
    <w:p w14:paraId="0748474A" w14:textId="77777777" w:rsidR="005A2703" w:rsidRPr="00452591" w:rsidRDefault="005A2703" w:rsidP="00235549">
      <w:pPr>
        <w:widowControl w:val="0"/>
        <w:spacing w:after="160"/>
        <w:ind w:firstLine="567"/>
        <w:jc w:val="right"/>
        <w:rPr>
          <w:rFonts w:ascii="GHEA Grapalat" w:hAnsi="GHEA Grapalat"/>
          <w:b/>
        </w:rPr>
      </w:pPr>
    </w:p>
    <w:p w14:paraId="7AE3944E"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07BD7DE8" w14:textId="2B38E1E2" w:rsidR="00235549" w:rsidRPr="005A2703"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29342A">
        <w:rPr>
          <w:rFonts w:ascii="GHEA Grapalat" w:hAnsi="GHEA Grapalat"/>
          <w:b/>
          <w:sz w:val="24"/>
          <w:szCs w:val="24"/>
        </w:rPr>
        <w:t>HFF-NTsDzB-2025/4</w:t>
      </w:r>
    </w:p>
    <w:p w14:paraId="0B93F3A4" w14:textId="77777777" w:rsidR="001005B0" w:rsidRPr="00B138F3" w:rsidRDefault="001005B0" w:rsidP="00B46D58">
      <w:pPr>
        <w:widowControl w:val="0"/>
        <w:spacing w:after="160"/>
        <w:ind w:left="567" w:right="565"/>
        <w:jc w:val="center"/>
        <w:rPr>
          <w:rFonts w:ascii="GHEA Grapalat" w:hAnsi="GHEA Grapalat"/>
          <w:b/>
        </w:rPr>
      </w:pPr>
    </w:p>
    <w:p w14:paraId="45F6A38F"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1ED7BA5"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2EAD227D" w14:textId="77777777" w:rsidR="001005B0" w:rsidRPr="00B138F3" w:rsidRDefault="001005B0" w:rsidP="00B46D58">
      <w:pPr>
        <w:widowControl w:val="0"/>
        <w:spacing w:after="160"/>
        <w:ind w:left="567" w:right="565"/>
        <w:jc w:val="center"/>
        <w:rPr>
          <w:rFonts w:ascii="GHEA Grapalat" w:hAnsi="GHEA Grapalat"/>
          <w:b/>
        </w:rPr>
      </w:pPr>
    </w:p>
    <w:p w14:paraId="4310DC11"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78D75D0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7918C21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5DBB40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1895E36F"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4942D4F8"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3F0F80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lastRenderedPageBreak/>
        <w:tab/>
      </w:r>
      <w:r w:rsidRPr="00B138F3">
        <w:rPr>
          <w:rStyle w:val="Strong"/>
          <w:rFonts w:ascii="GHEA Grapalat" w:hAnsi="GHEA Grapalat"/>
          <w:sz w:val="20"/>
          <w:szCs w:val="20"/>
          <w:lang w:val="hy-AM"/>
        </w:rPr>
        <w:tab/>
      </w:r>
      <w:r w:rsidRPr="00B138F3">
        <w:rPr>
          <w:rFonts w:eastAsiaTheme="minorHAnsi" w:cstheme="minorBidi"/>
        </w:rPr>
        <w:t xml:space="preserve"> </w:t>
      </w:r>
    </w:p>
    <w:p w14:paraId="6E68C8E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4F089B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ADFB05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527D7776"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325CD2FE"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E172E0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A4E38AF"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5E15F8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21987BF"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879607C"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377546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3EEE291"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7"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3E76B004" w14:textId="77777777"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6A4B4D09"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14:paraId="65D74C53" w14:textId="77777777"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0F98083D"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14:paraId="5680B7D8" w14:textId="77777777"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2319AF57" w14:textId="77777777"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2B68563A" w14:textId="77777777"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5CC0BCB2"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6913D96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987E4A3"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D5B1F1A"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BC4F2C7"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DA276F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CBA9DD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45753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79AE25A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E768E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0AF919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A7273B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3CD8C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F8BF33C"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6FF2468"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45247AEE"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38CCB70"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B654C6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830AE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9725B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78E420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7890101"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DF86F1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ECB66A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2DFA92" w14:textId="77777777" w:rsidR="001005B0" w:rsidRPr="00B138F3" w:rsidRDefault="001005B0" w:rsidP="00B46D58">
      <w:pPr>
        <w:widowControl w:val="0"/>
        <w:spacing w:after="160"/>
        <w:ind w:left="567" w:right="565"/>
        <w:jc w:val="center"/>
        <w:rPr>
          <w:rFonts w:ascii="GHEA Grapalat" w:hAnsi="GHEA Grapalat"/>
          <w:b/>
        </w:rPr>
      </w:pPr>
    </w:p>
    <w:p w14:paraId="7AF28E13" w14:textId="77777777" w:rsidR="001005B0" w:rsidRPr="00B138F3" w:rsidRDefault="001005B0" w:rsidP="00B46D58">
      <w:pPr>
        <w:widowControl w:val="0"/>
        <w:spacing w:after="160"/>
        <w:ind w:left="567" w:right="565"/>
        <w:jc w:val="center"/>
        <w:rPr>
          <w:rFonts w:ascii="GHEA Grapalat" w:hAnsi="GHEA Grapalat"/>
          <w:b/>
        </w:rPr>
      </w:pPr>
    </w:p>
    <w:p w14:paraId="46416357" w14:textId="77777777" w:rsidR="00E15A1C" w:rsidRDefault="00E15A1C" w:rsidP="000A214C">
      <w:pPr>
        <w:widowControl w:val="0"/>
        <w:spacing w:after="160"/>
        <w:jc w:val="right"/>
        <w:rPr>
          <w:rFonts w:ascii="GHEA Grapalat" w:hAnsi="GHEA Grapalat"/>
          <w:i/>
        </w:rPr>
      </w:pPr>
    </w:p>
    <w:p w14:paraId="558CE4EF" w14:textId="77777777" w:rsidR="00E15A1C" w:rsidRDefault="00E15A1C" w:rsidP="000A214C">
      <w:pPr>
        <w:widowControl w:val="0"/>
        <w:spacing w:after="160"/>
        <w:jc w:val="right"/>
        <w:rPr>
          <w:rFonts w:ascii="GHEA Grapalat" w:hAnsi="GHEA Grapalat"/>
          <w:i/>
        </w:rPr>
      </w:pPr>
    </w:p>
    <w:p w14:paraId="193786FC" w14:textId="77777777" w:rsidR="00E15A1C" w:rsidRDefault="00E15A1C" w:rsidP="000A214C">
      <w:pPr>
        <w:widowControl w:val="0"/>
        <w:spacing w:after="160"/>
        <w:jc w:val="right"/>
        <w:rPr>
          <w:rFonts w:ascii="GHEA Grapalat" w:hAnsi="GHEA Grapalat"/>
          <w:i/>
        </w:rPr>
      </w:pPr>
    </w:p>
    <w:p w14:paraId="02422314" w14:textId="77777777" w:rsidR="00E15A1C" w:rsidRDefault="00E15A1C" w:rsidP="000A214C">
      <w:pPr>
        <w:widowControl w:val="0"/>
        <w:spacing w:after="160"/>
        <w:jc w:val="right"/>
        <w:rPr>
          <w:rFonts w:ascii="GHEA Grapalat" w:hAnsi="GHEA Grapalat"/>
          <w:i/>
        </w:rPr>
      </w:pPr>
    </w:p>
    <w:p w14:paraId="3E486C37" w14:textId="77777777" w:rsidR="00E15A1C" w:rsidRDefault="00E15A1C" w:rsidP="000A214C">
      <w:pPr>
        <w:widowControl w:val="0"/>
        <w:spacing w:after="160"/>
        <w:jc w:val="right"/>
        <w:rPr>
          <w:rFonts w:ascii="GHEA Grapalat" w:hAnsi="GHEA Grapalat"/>
          <w:i/>
        </w:rPr>
      </w:pPr>
    </w:p>
    <w:p w14:paraId="7B6C4B6D" w14:textId="77777777" w:rsidR="000A4ACC" w:rsidRDefault="000A4ACC">
      <w:pPr>
        <w:rPr>
          <w:rFonts w:ascii="GHEA Grapalat" w:hAnsi="GHEA Grapalat"/>
          <w:i/>
        </w:rPr>
      </w:pPr>
      <w:r>
        <w:rPr>
          <w:rFonts w:ascii="GHEA Grapalat" w:hAnsi="GHEA Grapalat"/>
          <w:i/>
        </w:rPr>
        <w:br w:type="page"/>
      </w:r>
    </w:p>
    <w:p w14:paraId="04969674"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20168B60" w14:textId="358990B4"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AB5994">
        <w:rPr>
          <w:rFonts w:ascii="GHEA Grapalat" w:hAnsi="GHEA Grapalat"/>
          <w:i/>
        </w:rPr>
        <w:t>запрос котировок</w:t>
      </w:r>
      <w:r w:rsidRPr="00B138F3">
        <w:rPr>
          <w:rFonts w:ascii="GHEA Grapalat" w:hAnsi="GHEA Grapalat"/>
          <w:i/>
        </w:rPr>
        <w:br/>
        <w:t xml:space="preserve">под кодом </w:t>
      </w:r>
      <w:r w:rsidR="0029342A">
        <w:rPr>
          <w:rFonts w:ascii="GHEA Grapalat" w:hAnsi="GHEA Grapalat"/>
          <w:b/>
          <w:i/>
          <w:lang w:val="en-GB"/>
        </w:rPr>
        <w:t>HFF</w:t>
      </w:r>
      <w:r w:rsidR="0029342A" w:rsidRPr="0029342A">
        <w:rPr>
          <w:rFonts w:ascii="GHEA Grapalat" w:hAnsi="GHEA Grapalat"/>
          <w:b/>
          <w:i/>
        </w:rPr>
        <w:t>-</w:t>
      </w:r>
      <w:proofErr w:type="spellStart"/>
      <w:r w:rsidR="0029342A">
        <w:rPr>
          <w:rFonts w:ascii="GHEA Grapalat" w:hAnsi="GHEA Grapalat"/>
          <w:b/>
          <w:i/>
          <w:lang w:val="en-GB"/>
        </w:rPr>
        <w:t>NTsDzB</w:t>
      </w:r>
      <w:proofErr w:type="spellEnd"/>
      <w:r w:rsidR="0029342A" w:rsidRPr="0029342A">
        <w:rPr>
          <w:rFonts w:ascii="GHEA Grapalat" w:hAnsi="GHEA Grapalat"/>
          <w:b/>
          <w:i/>
        </w:rPr>
        <w:t>-2025/4</w:t>
      </w:r>
    </w:p>
    <w:p w14:paraId="1BEDB44C" w14:textId="77777777" w:rsidR="00AF4211" w:rsidRPr="00B138F3" w:rsidRDefault="00AF4211" w:rsidP="000A214C">
      <w:pPr>
        <w:widowControl w:val="0"/>
        <w:spacing w:after="160"/>
        <w:jc w:val="center"/>
        <w:rPr>
          <w:rFonts w:ascii="GHEA Grapalat" w:hAnsi="GHEA Grapalat"/>
          <w:b/>
        </w:rPr>
      </w:pPr>
    </w:p>
    <w:p w14:paraId="092A99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2611762"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C2341AF" w14:textId="77777777" w:rsidTr="000745BE">
        <w:tc>
          <w:tcPr>
            <w:tcW w:w="4786" w:type="dxa"/>
          </w:tcPr>
          <w:p w14:paraId="21CADA1A"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7E1DE691"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14:paraId="4F9BBDE6" w14:textId="77777777" w:rsidR="000A214C" w:rsidRPr="00B138F3" w:rsidRDefault="000A214C" w:rsidP="000A214C">
      <w:pPr>
        <w:widowControl w:val="0"/>
        <w:spacing w:after="160"/>
        <w:rPr>
          <w:rFonts w:ascii="GHEA Grapalat" w:hAnsi="GHEA Grapalat" w:cs="GHEA Grapalat"/>
          <w:b/>
        </w:rPr>
      </w:pPr>
    </w:p>
    <w:p w14:paraId="24D10CE7"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2E8C66C"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710E22B"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DC169A9"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FFF414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78F6B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19CEEB2"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1C7DE8F3"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55E744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3A015B2"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F6D2D33" w14:textId="77777777" w:rsidR="000A214C" w:rsidRPr="00B138F3" w:rsidRDefault="000A214C" w:rsidP="000A214C">
      <w:pPr>
        <w:rPr>
          <w:rFonts w:ascii="GHEA Grapalat" w:hAnsi="GHEA Grapalat"/>
        </w:rPr>
      </w:pPr>
      <w:r w:rsidRPr="00B138F3">
        <w:rPr>
          <w:rFonts w:ascii="GHEA Grapalat" w:hAnsi="GHEA Grapalat"/>
        </w:rPr>
        <w:br w:type="page"/>
      </w:r>
    </w:p>
    <w:p w14:paraId="3A6BC7B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D93D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026988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3B6660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77620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9C2BFB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F424F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FF80F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E038B3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9000CF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1FDB5E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D38EAF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B99C89C"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5B1F731"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0764E992"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56146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FDC781F"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7F9227E"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BACFE75"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6AAC1A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FD49E0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ABE60E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9793B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0BD17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E6F9C3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AC8EFF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AA34C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1B7F85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9BFA62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8552F8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70E462F"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09A74C9F"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7233378A" w14:textId="77777777" w:rsidR="00BE2572" w:rsidRPr="00B138F3" w:rsidRDefault="00BE2572" w:rsidP="00BE2572">
      <w:pPr>
        <w:widowControl w:val="0"/>
        <w:spacing w:after="160"/>
        <w:jc w:val="center"/>
        <w:rPr>
          <w:rFonts w:ascii="GHEA Grapalat" w:hAnsi="GHEA Grapalat" w:cs="Sylfaen"/>
        </w:rPr>
      </w:pPr>
    </w:p>
    <w:p w14:paraId="31E6A9C9" w14:textId="77777777" w:rsidR="00E752B6" w:rsidRPr="00E752B6" w:rsidRDefault="00E752B6" w:rsidP="00BE2572">
      <w:pPr>
        <w:rPr>
          <w:rFonts w:ascii="GHEA Grapalat" w:hAnsi="GHEA Grapalat" w:cs="Sylfaen"/>
        </w:rPr>
      </w:pPr>
    </w:p>
    <w:p w14:paraId="790C5936"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1FEC056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75A9C"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1BBC4A6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978453"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4E906927"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0357B"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5CFFC45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EE3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FFE0FB1"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B439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4F47139B"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CC67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37CC890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C8009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1362920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1FDC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5938C38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88768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7DB713D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3119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12C741AE"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800ED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10ABB8A6"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F5A6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3314E06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D7779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42C094C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F16BC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386E9B9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17C85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4ED9662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390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2959E12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304F2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78D8BA45"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81FD91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124B559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EE4C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07D84FAD"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EB37A"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840BD8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075592C"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0EA9EBE" w14:textId="77777777" w:rsidR="00E752B6" w:rsidRPr="00B138F3" w:rsidRDefault="00E752B6" w:rsidP="009216D6">
            <w:pPr>
              <w:widowControl w:val="0"/>
              <w:spacing w:after="160"/>
              <w:rPr>
                <w:rFonts w:ascii="GHEA Grapalat" w:hAnsi="GHEA Grapalat" w:cs="Sylfaen"/>
              </w:rPr>
            </w:pPr>
          </w:p>
          <w:p w14:paraId="43D88383"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643A2409" w14:textId="77777777" w:rsidR="00E752B6" w:rsidRPr="00B138F3" w:rsidRDefault="00E752B6" w:rsidP="009216D6">
            <w:pPr>
              <w:widowControl w:val="0"/>
              <w:spacing w:after="160"/>
              <w:rPr>
                <w:rFonts w:ascii="GHEA Grapalat" w:hAnsi="GHEA Grapalat" w:cs="Sylfaen"/>
              </w:rPr>
            </w:pPr>
          </w:p>
          <w:p w14:paraId="258564B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9753BC3" w14:textId="77777777" w:rsidR="00E752B6" w:rsidRPr="00B138F3" w:rsidRDefault="00E752B6" w:rsidP="009216D6">
            <w:pPr>
              <w:widowControl w:val="0"/>
              <w:spacing w:after="160"/>
              <w:rPr>
                <w:rFonts w:ascii="GHEA Grapalat" w:hAnsi="GHEA Grapalat" w:cs="Sylfaen"/>
              </w:rPr>
            </w:pPr>
          </w:p>
          <w:p w14:paraId="718270AB"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4293F3E"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D6BEF63"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0CB75D8" w14:textId="77777777" w:rsidR="00E752B6" w:rsidRPr="00B138F3" w:rsidRDefault="00E752B6" w:rsidP="009216D6">
            <w:pPr>
              <w:widowControl w:val="0"/>
              <w:spacing w:after="160"/>
              <w:rPr>
                <w:rFonts w:ascii="GHEA Grapalat" w:hAnsi="GHEA Grapalat" w:cs="Sylfaen"/>
              </w:rPr>
            </w:pPr>
          </w:p>
          <w:p w14:paraId="3874A0E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D4CC787" w14:textId="77777777" w:rsidR="00E752B6" w:rsidRPr="00B138F3" w:rsidRDefault="00E752B6" w:rsidP="009216D6">
            <w:pPr>
              <w:widowControl w:val="0"/>
              <w:spacing w:after="160"/>
              <w:jc w:val="right"/>
              <w:rPr>
                <w:rFonts w:ascii="GHEA Grapalat" w:hAnsi="GHEA Grapalat" w:cs="Tahoma"/>
              </w:rPr>
            </w:pPr>
          </w:p>
          <w:p w14:paraId="358F868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E29701D" w14:textId="77777777" w:rsidR="00E752B6" w:rsidRPr="00B138F3" w:rsidRDefault="00E752B6" w:rsidP="009216D6">
            <w:pPr>
              <w:widowControl w:val="0"/>
              <w:spacing w:after="160"/>
              <w:rPr>
                <w:rFonts w:ascii="GHEA Grapalat" w:hAnsi="GHEA Grapalat" w:cs="Sylfaen"/>
              </w:rPr>
            </w:pPr>
          </w:p>
          <w:p w14:paraId="76BEFEC5"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6A7FDFBF"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06B3EEE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FE04432" w14:textId="77777777" w:rsidR="00E752B6" w:rsidRPr="00B138F3" w:rsidRDefault="00E752B6" w:rsidP="009216D6">
            <w:pPr>
              <w:widowControl w:val="0"/>
              <w:spacing w:after="160"/>
              <w:rPr>
                <w:rFonts w:ascii="GHEA Grapalat" w:hAnsi="GHEA Grapalat"/>
              </w:rPr>
            </w:pPr>
          </w:p>
          <w:p w14:paraId="19A501D1"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6A43659F"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69E7588" w14:textId="77777777" w:rsidR="00E752B6" w:rsidRPr="00B138F3" w:rsidRDefault="00E752B6" w:rsidP="009216D6">
            <w:pPr>
              <w:widowControl w:val="0"/>
              <w:spacing w:after="160"/>
              <w:rPr>
                <w:rFonts w:ascii="GHEA Grapalat" w:hAnsi="GHEA Grapalat" w:cs="Tahoma"/>
              </w:rPr>
            </w:pPr>
          </w:p>
          <w:p w14:paraId="780FA40A"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B15185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35342BB" w14:textId="77777777" w:rsidR="00E752B6" w:rsidRPr="00B138F3" w:rsidRDefault="00E752B6" w:rsidP="009216D6">
            <w:pPr>
              <w:widowControl w:val="0"/>
              <w:spacing w:after="160"/>
              <w:rPr>
                <w:rFonts w:ascii="GHEA Grapalat" w:hAnsi="GHEA Grapalat" w:cs="Tahoma"/>
              </w:rPr>
            </w:pPr>
          </w:p>
          <w:p w14:paraId="6C33CF3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AA104D7"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E4364D4" w14:textId="77777777" w:rsidR="00E752B6" w:rsidRPr="00B138F3" w:rsidRDefault="00E752B6" w:rsidP="009216D6">
            <w:pPr>
              <w:widowControl w:val="0"/>
              <w:spacing w:after="160"/>
              <w:rPr>
                <w:rFonts w:ascii="GHEA Grapalat" w:hAnsi="GHEA Grapalat" w:cs="Arial"/>
              </w:rPr>
            </w:pPr>
          </w:p>
        </w:tc>
      </w:tr>
      <w:tr w:rsidR="00E752B6" w:rsidRPr="00B138F3" w14:paraId="4E436F2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6B78E35"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AD76FB5" w14:textId="77777777" w:rsidR="00E752B6" w:rsidRPr="00B138F3" w:rsidRDefault="00E752B6" w:rsidP="009216D6">
            <w:pPr>
              <w:widowControl w:val="0"/>
              <w:spacing w:after="160"/>
              <w:rPr>
                <w:rFonts w:ascii="GHEA Grapalat" w:hAnsi="GHEA Grapalat" w:cs="Sylfaen"/>
              </w:rPr>
            </w:pPr>
          </w:p>
          <w:p w14:paraId="05E52E2D"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4292966"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A25F89B" w14:textId="77777777" w:rsidR="00E752B6" w:rsidRPr="00B138F3" w:rsidRDefault="00E752B6" w:rsidP="009216D6">
            <w:pPr>
              <w:widowControl w:val="0"/>
              <w:spacing w:after="160"/>
              <w:rPr>
                <w:rFonts w:ascii="GHEA Grapalat" w:hAnsi="GHEA Grapalat"/>
              </w:rPr>
            </w:pPr>
          </w:p>
          <w:p w14:paraId="1DBF484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C0B2174" w14:textId="77777777" w:rsidR="00E752B6" w:rsidRPr="00B138F3" w:rsidRDefault="00E752B6" w:rsidP="00E752B6">
      <w:pPr>
        <w:widowControl w:val="0"/>
        <w:spacing w:after="160"/>
        <w:jc w:val="center"/>
        <w:rPr>
          <w:rFonts w:ascii="GHEA Grapalat" w:hAnsi="GHEA Grapalat" w:cs="Sylfaen"/>
        </w:rPr>
      </w:pPr>
    </w:p>
    <w:p w14:paraId="220F182A" w14:textId="77777777" w:rsidR="00E752B6" w:rsidRPr="00E752B6" w:rsidRDefault="00E752B6" w:rsidP="00BE2572">
      <w:pPr>
        <w:rPr>
          <w:rFonts w:ascii="GHEA Grapalat" w:hAnsi="GHEA Grapalat" w:cs="Sylfaen"/>
        </w:rPr>
      </w:pPr>
    </w:p>
    <w:p w14:paraId="381EBF80" w14:textId="77777777" w:rsidR="00E752B6" w:rsidRDefault="00E752B6" w:rsidP="00BE2572">
      <w:pPr>
        <w:rPr>
          <w:rFonts w:ascii="GHEA Grapalat" w:hAnsi="GHEA Grapalat" w:cs="Sylfaen"/>
          <w:lang w:val="hy-AM"/>
        </w:rPr>
      </w:pPr>
    </w:p>
    <w:p w14:paraId="0EA56CD7" w14:textId="77777777" w:rsidR="00E752B6" w:rsidRDefault="00E752B6" w:rsidP="00BE2572">
      <w:pPr>
        <w:rPr>
          <w:rFonts w:ascii="GHEA Grapalat" w:hAnsi="GHEA Grapalat" w:cs="Sylfaen"/>
          <w:lang w:val="hy-AM"/>
        </w:rPr>
      </w:pPr>
    </w:p>
    <w:p w14:paraId="7B4D37B0" w14:textId="77777777" w:rsidR="00E752B6" w:rsidRDefault="00E752B6" w:rsidP="00BE2572">
      <w:pPr>
        <w:rPr>
          <w:rFonts w:ascii="GHEA Grapalat" w:hAnsi="GHEA Grapalat" w:cs="Sylfaen"/>
          <w:lang w:val="hy-AM"/>
        </w:rPr>
      </w:pPr>
    </w:p>
    <w:p w14:paraId="5C5E54FF" w14:textId="77777777" w:rsidR="00E752B6" w:rsidRDefault="00E752B6" w:rsidP="00BE2572">
      <w:pPr>
        <w:rPr>
          <w:rFonts w:ascii="GHEA Grapalat" w:hAnsi="GHEA Grapalat" w:cs="Sylfaen"/>
          <w:lang w:val="hy-AM"/>
        </w:rPr>
      </w:pPr>
    </w:p>
    <w:p w14:paraId="29EF906E" w14:textId="77777777" w:rsidR="00E752B6" w:rsidRDefault="00E752B6" w:rsidP="00BE2572">
      <w:pPr>
        <w:rPr>
          <w:rFonts w:ascii="GHEA Grapalat" w:hAnsi="GHEA Grapalat" w:cs="Sylfaen"/>
          <w:lang w:val="hy-AM"/>
        </w:rPr>
      </w:pPr>
    </w:p>
    <w:p w14:paraId="6684A4F9" w14:textId="77777777" w:rsidR="00E752B6" w:rsidRDefault="00E752B6" w:rsidP="00BE2572">
      <w:pPr>
        <w:rPr>
          <w:rFonts w:ascii="GHEA Grapalat" w:hAnsi="GHEA Grapalat" w:cs="Sylfaen"/>
          <w:lang w:val="hy-AM"/>
        </w:rPr>
      </w:pPr>
    </w:p>
    <w:p w14:paraId="09B9DC92" w14:textId="77777777" w:rsidR="00E752B6" w:rsidRDefault="00E752B6" w:rsidP="00BE2572">
      <w:pPr>
        <w:rPr>
          <w:rFonts w:ascii="GHEA Grapalat" w:hAnsi="GHEA Grapalat" w:cs="Sylfaen"/>
          <w:lang w:val="hy-AM"/>
        </w:rPr>
      </w:pPr>
    </w:p>
    <w:p w14:paraId="3A4F8709" w14:textId="77777777" w:rsidR="00E752B6" w:rsidRDefault="00E752B6" w:rsidP="00BE2572">
      <w:pPr>
        <w:rPr>
          <w:rFonts w:ascii="GHEA Grapalat" w:hAnsi="GHEA Grapalat" w:cs="Sylfaen"/>
          <w:lang w:val="hy-AM"/>
        </w:rPr>
      </w:pPr>
    </w:p>
    <w:p w14:paraId="17FC2E60" w14:textId="77777777" w:rsidR="00E752B6" w:rsidRDefault="00E752B6" w:rsidP="00BE2572">
      <w:pPr>
        <w:rPr>
          <w:rFonts w:ascii="GHEA Grapalat" w:hAnsi="GHEA Grapalat" w:cs="Sylfaen"/>
          <w:lang w:val="hy-AM"/>
        </w:rPr>
      </w:pPr>
    </w:p>
    <w:p w14:paraId="408BE501" w14:textId="77777777" w:rsidR="00E752B6" w:rsidRDefault="00E752B6" w:rsidP="00BE2572">
      <w:pPr>
        <w:rPr>
          <w:rFonts w:ascii="GHEA Grapalat" w:hAnsi="GHEA Grapalat" w:cs="Sylfaen"/>
          <w:lang w:val="hy-AM"/>
        </w:rPr>
      </w:pPr>
    </w:p>
    <w:p w14:paraId="51DD1FD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1A8791"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33CF9C12"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D5350D6"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322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372388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FF00FD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79CF27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B0F8C8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E8E550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560ECC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2682BB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162DA4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85C05B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623FFF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50ED0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A2ADE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F5D71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448C64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6EA50A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57D05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205C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A7797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90BD3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B750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8D8D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0F58D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4292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CF2860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F0DC6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7AF5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23DD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6FD89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700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42C23D3"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C6727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6DB3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964224"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A7434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0457F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8ED9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E3A9303"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826A4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843D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3DBD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8E75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947B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369C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B1A84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36238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2D8F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0F705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9C211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4CED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84533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1DD17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D46E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A953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BF825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1058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301C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1D203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0EC15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0B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90F2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B56C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2650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22AC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43B1E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B1420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1E40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97AE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B060E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55360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2884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57203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FDC7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CEFC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BCEE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0D96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7A3E6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14A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C621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408AC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69D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8C73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02788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10DA9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2A7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D7DD3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D5A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1E5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07E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A9FD7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D70A4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2EF4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86957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419C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268D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1A99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31D98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F1B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CBFCC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10B1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C3C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350B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F07A3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B6D47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063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F96DF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A0039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E93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51E5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1E1B8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26889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5717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1BE8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BB51D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430E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9F06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D805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843B7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5CA3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FF5C7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3023A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86A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8DCE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139A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D86E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21612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3D2AA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A87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75F7B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5C6E7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2B4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A6017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37FD4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21F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7371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DE42E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547DB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5EB2D"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00BCD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FE405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B3BDEB"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F89AD40"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FC831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2610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7622B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BF83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E35CA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09A3C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1B42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C525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E3722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43EC6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7B75A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22C0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C3603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F439E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310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168E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6782F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BC2B5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72FCF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0AB3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5A3A8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2857B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EEC5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418BA2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3A9E539"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7CB96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8462C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D1FFC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A68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5F9C6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A35C9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71C3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36E1D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67A4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CCF87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1848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1928C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E3509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AD32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65F3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03AE9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0F1A3E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B7E73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CAC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593EF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66DB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AA5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82E1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F034517"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58FD3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592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56B10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75B7D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AF8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0982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2DDB1"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74A2E9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A253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36670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0184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4E4F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5D2E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5C6662A"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E9E8E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EA9F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AF64F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643F6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649A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99F0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B64C6B"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29B15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D23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9FF33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E621E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4171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BC7F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6D27C2"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1D1F8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9273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75F51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EBB23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EE6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245E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3EC52F" w14:textId="77777777" w:rsidR="00BE2572" w:rsidRPr="00B138F3" w:rsidRDefault="00BE2572" w:rsidP="000745BE">
            <w:pPr>
              <w:widowControl w:val="0"/>
              <w:spacing w:after="120"/>
              <w:jc w:val="center"/>
              <w:rPr>
                <w:rFonts w:ascii="GHEA Grapalat" w:hAnsi="GHEA Grapalat"/>
                <w:sz w:val="18"/>
                <w:szCs w:val="18"/>
              </w:rPr>
            </w:pPr>
          </w:p>
        </w:tc>
      </w:tr>
    </w:tbl>
    <w:p w14:paraId="5CF82CCA" w14:textId="77777777" w:rsidR="00BE2572" w:rsidRPr="00B138F3" w:rsidRDefault="00BE2572" w:rsidP="00BE2572">
      <w:pPr>
        <w:widowControl w:val="0"/>
        <w:spacing w:after="160"/>
        <w:ind w:left="567" w:right="565"/>
        <w:jc w:val="center"/>
        <w:rPr>
          <w:rFonts w:ascii="GHEA Grapalat" w:hAnsi="GHEA Grapalat"/>
          <w:b/>
        </w:rPr>
      </w:pPr>
    </w:p>
    <w:p w14:paraId="37DB1A40" w14:textId="77777777" w:rsidR="00BE2572" w:rsidRPr="00B138F3" w:rsidRDefault="00BE2572" w:rsidP="00BE2572">
      <w:pPr>
        <w:widowControl w:val="0"/>
        <w:spacing w:after="160"/>
        <w:ind w:left="567" w:right="565"/>
        <w:jc w:val="center"/>
        <w:rPr>
          <w:rFonts w:ascii="GHEA Grapalat" w:hAnsi="GHEA Grapalat"/>
          <w:b/>
        </w:rPr>
      </w:pPr>
    </w:p>
    <w:p w14:paraId="6B8ACD0F" w14:textId="77777777" w:rsidR="00BE2572" w:rsidRPr="00B138F3" w:rsidRDefault="00BE2572" w:rsidP="00BE2572">
      <w:pPr>
        <w:widowControl w:val="0"/>
        <w:spacing w:after="160"/>
        <w:ind w:left="567" w:right="565"/>
        <w:jc w:val="center"/>
        <w:rPr>
          <w:rFonts w:ascii="GHEA Grapalat" w:hAnsi="GHEA Grapalat"/>
          <w:b/>
        </w:rPr>
      </w:pPr>
    </w:p>
    <w:p w14:paraId="46E9A10D" w14:textId="77777777" w:rsidR="00BE2572" w:rsidRPr="00B138F3" w:rsidRDefault="00BE2572" w:rsidP="00BE2572">
      <w:pPr>
        <w:widowControl w:val="0"/>
        <w:spacing w:after="160"/>
        <w:ind w:left="567" w:right="565"/>
        <w:jc w:val="center"/>
        <w:rPr>
          <w:rFonts w:ascii="GHEA Grapalat" w:hAnsi="GHEA Grapalat"/>
          <w:b/>
        </w:rPr>
      </w:pPr>
    </w:p>
    <w:p w14:paraId="0BD43915" w14:textId="77777777" w:rsidR="00BE2572" w:rsidRPr="00B138F3" w:rsidRDefault="00BE2572" w:rsidP="00BE2572">
      <w:pPr>
        <w:widowControl w:val="0"/>
        <w:spacing w:after="160"/>
        <w:ind w:left="567" w:right="565"/>
        <w:jc w:val="center"/>
        <w:rPr>
          <w:rFonts w:ascii="GHEA Grapalat" w:hAnsi="GHEA Grapalat"/>
          <w:b/>
        </w:rPr>
      </w:pPr>
    </w:p>
    <w:p w14:paraId="679E876F" w14:textId="77777777" w:rsidR="00BE2572" w:rsidRPr="00B138F3" w:rsidRDefault="00BE2572" w:rsidP="00BE2572">
      <w:pPr>
        <w:widowControl w:val="0"/>
        <w:spacing w:after="160"/>
        <w:ind w:left="567" w:right="565"/>
        <w:jc w:val="center"/>
        <w:rPr>
          <w:rFonts w:ascii="GHEA Grapalat" w:hAnsi="GHEA Grapalat"/>
          <w:b/>
        </w:rPr>
      </w:pPr>
    </w:p>
    <w:p w14:paraId="47BE9EFE" w14:textId="77777777" w:rsidR="00BE2572" w:rsidRPr="00B138F3" w:rsidRDefault="00BE2572" w:rsidP="00BE2572">
      <w:pPr>
        <w:widowControl w:val="0"/>
        <w:spacing w:after="160"/>
        <w:ind w:left="567" w:right="565"/>
        <w:jc w:val="center"/>
        <w:rPr>
          <w:rFonts w:ascii="GHEA Grapalat" w:hAnsi="GHEA Grapalat"/>
          <w:b/>
        </w:rPr>
      </w:pPr>
    </w:p>
    <w:p w14:paraId="76E63ECD" w14:textId="77777777" w:rsidR="00BE2572" w:rsidRPr="00B138F3" w:rsidRDefault="00BE2572" w:rsidP="00BE2572">
      <w:pPr>
        <w:widowControl w:val="0"/>
        <w:spacing w:after="160"/>
        <w:ind w:left="567" w:right="565"/>
        <w:jc w:val="center"/>
        <w:rPr>
          <w:rFonts w:ascii="GHEA Grapalat" w:hAnsi="GHEA Grapalat"/>
          <w:b/>
        </w:rPr>
      </w:pPr>
    </w:p>
    <w:p w14:paraId="7A043814" w14:textId="77777777" w:rsidR="00BE2572" w:rsidRPr="00B138F3" w:rsidRDefault="00BE2572" w:rsidP="00BE2572">
      <w:pPr>
        <w:widowControl w:val="0"/>
        <w:spacing w:after="160"/>
        <w:ind w:left="567" w:right="565"/>
        <w:jc w:val="center"/>
        <w:rPr>
          <w:rFonts w:ascii="GHEA Grapalat" w:hAnsi="GHEA Grapalat"/>
          <w:b/>
        </w:rPr>
      </w:pPr>
    </w:p>
    <w:p w14:paraId="0EE84FFA" w14:textId="77777777" w:rsidR="00BE2572" w:rsidRPr="00B138F3" w:rsidRDefault="00BE2572" w:rsidP="00BE2572">
      <w:pPr>
        <w:widowControl w:val="0"/>
        <w:spacing w:after="160"/>
        <w:ind w:left="567" w:right="565"/>
        <w:jc w:val="center"/>
        <w:rPr>
          <w:rFonts w:ascii="GHEA Grapalat" w:hAnsi="GHEA Grapalat"/>
          <w:b/>
        </w:rPr>
      </w:pPr>
    </w:p>
    <w:p w14:paraId="0150F547"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9DE54E6"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016BC690" w14:textId="662F2E46" w:rsidR="00131F0B" w:rsidRPr="00C858FA" w:rsidRDefault="00131F0B" w:rsidP="00131F0B">
      <w:pPr>
        <w:pStyle w:val="BodyTextIndent3"/>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 xml:space="preserve">к Приглашению на под кодом </w:t>
      </w:r>
      <w:r w:rsidR="0029342A">
        <w:rPr>
          <w:rFonts w:ascii="GHEA Grapalat" w:hAnsi="GHEA Grapalat"/>
          <w:b/>
          <w:i/>
          <w:sz w:val="24"/>
          <w:szCs w:val="24"/>
          <w:lang w:val="en-GB"/>
        </w:rPr>
        <w:t>HFF</w:t>
      </w:r>
      <w:r w:rsidR="0029342A" w:rsidRPr="0029342A">
        <w:rPr>
          <w:rFonts w:ascii="GHEA Grapalat" w:hAnsi="GHEA Grapalat"/>
          <w:b/>
          <w:i/>
          <w:sz w:val="24"/>
          <w:szCs w:val="24"/>
        </w:rPr>
        <w:t>-</w:t>
      </w:r>
      <w:proofErr w:type="spellStart"/>
      <w:r w:rsidR="0029342A">
        <w:rPr>
          <w:rFonts w:ascii="GHEA Grapalat" w:hAnsi="GHEA Grapalat"/>
          <w:b/>
          <w:i/>
          <w:sz w:val="24"/>
          <w:szCs w:val="24"/>
          <w:lang w:val="en-GB"/>
        </w:rPr>
        <w:t>NTsDzB</w:t>
      </w:r>
      <w:proofErr w:type="spellEnd"/>
      <w:r w:rsidR="0029342A" w:rsidRPr="0029342A">
        <w:rPr>
          <w:rFonts w:ascii="GHEA Grapalat" w:hAnsi="GHEA Grapalat"/>
          <w:b/>
          <w:i/>
          <w:sz w:val="24"/>
          <w:szCs w:val="24"/>
        </w:rPr>
        <w:t>-2025/4</w:t>
      </w:r>
    </w:p>
    <w:p w14:paraId="1EAD3A79" w14:textId="77777777" w:rsidR="00131F0B" w:rsidRPr="00C858FA" w:rsidRDefault="00131F0B" w:rsidP="00131F0B">
      <w:pPr>
        <w:widowControl w:val="0"/>
        <w:spacing w:after="160"/>
        <w:ind w:left="567" w:right="565"/>
        <w:jc w:val="center"/>
        <w:rPr>
          <w:rFonts w:ascii="GHEA Grapalat" w:hAnsi="GHEA Grapalat"/>
          <w:b/>
        </w:rPr>
      </w:pPr>
    </w:p>
    <w:p w14:paraId="76A8FFF8" w14:textId="77777777" w:rsidR="00131F0B" w:rsidRPr="00C858FA" w:rsidRDefault="00131F0B" w:rsidP="00131F0B">
      <w:pPr>
        <w:pStyle w:val="BodyTextIndent3"/>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4C70D025"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1EEDE972" w14:textId="77777777" w:rsidR="00131F0B" w:rsidRPr="00C858FA" w:rsidRDefault="00131F0B" w:rsidP="00131F0B">
      <w:pPr>
        <w:widowControl w:val="0"/>
        <w:spacing w:after="160"/>
        <w:ind w:left="567" w:right="565"/>
        <w:jc w:val="center"/>
        <w:rPr>
          <w:rFonts w:ascii="GHEA Grapalat" w:hAnsi="GHEA Grapalat"/>
          <w:b/>
        </w:rPr>
      </w:pPr>
    </w:p>
    <w:p w14:paraId="28217143" w14:textId="77777777" w:rsidR="00131F0B" w:rsidRPr="00C858FA"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Strong"/>
          <w:rFonts w:ascii="GHEA Grapalat" w:hAnsi="GHEA Grapalat"/>
          <w:sz w:val="20"/>
          <w:szCs w:val="20"/>
          <w:u w:val="single"/>
          <w:lang w:val="hy-AM"/>
        </w:rPr>
        <w:tab/>
      </w:r>
      <w:r w:rsidRPr="00C858FA">
        <w:rPr>
          <w:rStyle w:val="Strong"/>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2602EFAF"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C858FA">
        <w:rPr>
          <w:rStyle w:val="Strong"/>
          <w:rFonts w:ascii="GHEA Grapalat" w:hAnsi="GHEA Grapalat"/>
          <w:sz w:val="20"/>
          <w:szCs w:val="20"/>
        </w:rPr>
        <w:t xml:space="preserve">                                                    </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rPr>
        <w:t xml:space="preserve">           </w:t>
      </w:r>
      <w:r w:rsidRPr="00C858FA">
        <w:rPr>
          <w:rStyle w:val="Strong"/>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59B1C5F8"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Fonts w:eastAsiaTheme="minorHAnsi" w:cstheme="minorBidi"/>
        </w:rPr>
        <w:t xml:space="preserve">    </w:t>
      </w:r>
    </w:p>
    <w:p w14:paraId="14049A2E"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C858FA">
        <w:rPr>
          <w:rStyle w:val="Strong"/>
          <w:rFonts w:ascii="GHEA Grapalat" w:hAnsi="GHEA Grapalat"/>
          <w:b w:val="0"/>
          <w:sz w:val="18"/>
          <w:szCs w:val="18"/>
        </w:rPr>
        <w:t xml:space="preserve"> </w:t>
      </w:r>
      <w:r w:rsidRPr="00C858FA">
        <w:rPr>
          <w:rStyle w:val="Strong"/>
          <w:rFonts w:ascii="GHEA Grapalat" w:hAnsi="GHEA Grapalat"/>
          <w:b w:val="0"/>
          <w:sz w:val="16"/>
          <w:szCs w:val="16"/>
        </w:rPr>
        <w:t>наименование заказчика                                                                  наименование отобранного участника</w:t>
      </w:r>
    </w:p>
    <w:p w14:paraId="0F9B9D72" w14:textId="77777777" w:rsidR="00131F0B" w:rsidRPr="00C858FA" w:rsidRDefault="00131F0B" w:rsidP="00131F0B">
      <w:pPr>
        <w:pStyle w:val="NormalWeb"/>
        <w:shd w:val="clear" w:color="auto" w:fill="FFFFFF"/>
        <w:spacing w:before="0" w:beforeAutospacing="0" w:after="0" w:afterAutospacing="0"/>
        <w:ind w:left="-142"/>
        <w:rPr>
          <w:rFonts w:cs="Sylfaen"/>
          <w:sz w:val="16"/>
          <w:szCs w:val="16"/>
          <w:vertAlign w:val="superscript"/>
          <w:lang w:val="hy-AM"/>
        </w:rPr>
      </w:pPr>
      <w:r w:rsidRPr="00C858FA">
        <w:rPr>
          <w:rStyle w:val="Strong"/>
          <w:rFonts w:ascii="GHEA Grapalat" w:hAnsi="GHEA Grapalat"/>
          <w:b w:val="0"/>
          <w:sz w:val="16"/>
          <w:szCs w:val="16"/>
        </w:rPr>
        <w:t xml:space="preserve">                                                                </w:t>
      </w:r>
      <w:r w:rsidRPr="00C858FA">
        <w:rPr>
          <w:rStyle w:val="Strong"/>
          <w:rFonts w:ascii="GHEA Grapalat" w:hAnsi="GHEA Grapalat"/>
          <w:b w:val="0"/>
          <w:sz w:val="16"/>
          <w:szCs w:val="16"/>
          <w:lang w:val="hy-AM"/>
        </w:rPr>
        <w:tab/>
      </w:r>
    </w:p>
    <w:p w14:paraId="5FF3E3DF" w14:textId="77777777" w:rsidR="00131F0B" w:rsidRPr="00C858FA"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2A79CA77"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1D58F2A7"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7861A5B7"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551F4E65"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2D0F6EB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14:paraId="4416CC7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9AE488C" w14:textId="77777777" w:rsidR="00131F0B" w:rsidRPr="00616AAA"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6E21E47E"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2547BA79"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4BC981CF"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14:paraId="0C85B17A"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7FF64F89"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564025"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2E78B35"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8"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77D439D5" w14:textId="77777777" w:rsidR="00131F0B" w:rsidRPr="00200997" w:rsidRDefault="00F74DA0" w:rsidP="00131F0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ins w:id="9" w:author="Inesa Kocharyan" w:date="2023-07-07T17:59:00Z">
        <w:r>
          <w:rPr>
            <w:rFonts w:ascii="GHEA Grapalat" w:eastAsiaTheme="minorHAnsi" w:hAnsi="GHEA Grapalat" w:cstheme="minorBidi"/>
            <w:sz w:val="18"/>
            <w:szCs w:val="18"/>
          </w:rPr>
          <w:t xml:space="preserve"> </w:t>
        </w:r>
      </w:ins>
      <w:r w:rsidR="00131F0B" w:rsidRPr="00200997">
        <w:rPr>
          <w:rFonts w:ascii="GHEA Grapalat" w:eastAsiaTheme="minorHAnsi" w:hAnsi="GHEA Grapalat" w:cstheme="minorBidi"/>
          <w:sz w:val="18"/>
          <w:szCs w:val="18"/>
        </w:rPr>
        <w:t>номер заключаемого договара</w:t>
      </w:r>
    </w:p>
    <w:p w14:paraId="23BB8875"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p>
    <w:p w14:paraId="6C6EAF84" w14:textId="77777777" w:rsidR="00131F0B" w:rsidRPr="00200997" w:rsidRDefault="00F74DA0" w:rsidP="00131F0B">
      <w:pPr>
        <w:pStyle w:val="NormalWeb"/>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6D5051F0"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sz w:val="18"/>
          <w:szCs w:val="18"/>
          <w:lang w:val="hy-AM"/>
        </w:rPr>
      </w:pPr>
    </w:p>
    <w:p w14:paraId="3D644F1C" w14:textId="77777777" w:rsidR="00131F0B" w:rsidRPr="00200997" w:rsidRDefault="00131F0B" w:rsidP="00131F0B">
      <w:pPr>
        <w:pStyle w:val="NormalWeb"/>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4C3BC6CE" w14:textId="77777777" w:rsidR="00131F0B" w:rsidRPr="00200997" w:rsidRDefault="00131F0B" w:rsidP="00131F0B">
      <w:pPr>
        <w:pStyle w:val="NormalWeb"/>
        <w:shd w:val="clear" w:color="auto" w:fill="FFFFFF"/>
        <w:contextualSpacing/>
        <w:jc w:val="center"/>
        <w:rPr>
          <w:rFonts w:eastAsiaTheme="minorHAnsi" w:cstheme="minorBidi"/>
        </w:rPr>
      </w:pPr>
    </w:p>
    <w:p w14:paraId="2C469A50" w14:textId="77777777" w:rsidR="00741367" w:rsidRPr="001666A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 xml:space="preserve">электронной почты высылает воспроизведенный (отсканированный) с оригинала </w:t>
      </w:r>
      <w:r w:rsidRPr="00200997">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2B9AC1DC" w14:textId="77777777" w:rsidR="00741367" w:rsidRPr="006E181F" w:rsidRDefault="00741367" w:rsidP="00741367">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666A7">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6B0BE3BE"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422CF386" w14:textId="77777777" w:rsidR="00131F0B" w:rsidRPr="00B138F3" w:rsidRDefault="00131F0B" w:rsidP="00131F0B">
      <w:pPr>
        <w:pStyle w:val="NormalWeb"/>
        <w:shd w:val="clear" w:color="auto" w:fill="FFFFFF"/>
        <w:contextualSpacing/>
        <w:jc w:val="both"/>
        <w:rPr>
          <w:rStyle w:val="Strong"/>
          <w:rFonts w:ascii="GHEA Grapalat" w:hAnsi="GHEA Grapalat"/>
          <w:b w:val="0"/>
          <w:bCs w:val="0"/>
          <w:sz w:val="20"/>
          <w:szCs w:val="20"/>
        </w:rPr>
      </w:pPr>
    </w:p>
    <w:p w14:paraId="51872D2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9DB0F79"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ED6F8B" w14:textId="77777777" w:rsidR="00131F0B" w:rsidRPr="00616AAA" w:rsidRDefault="00131F0B" w:rsidP="00131F0B">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76DD187C" w14:textId="77777777" w:rsidR="00131F0B" w:rsidRPr="00616AAA" w:rsidRDefault="00131F0B" w:rsidP="00131F0B">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1B0149F4"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1B7EE7B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8B20CE"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14:paraId="6A765ED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206BF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DBB09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F13398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6F919B65"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0035EDD"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5C5B10C9"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14:paraId="2C9FDA51"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B873377"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CCE0E22" w14:textId="77777777" w:rsidR="00131F0B"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8010724"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0A7BD34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4B655DE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0ACF49B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4D4BEE8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0ADDAD"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CE722DE"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0A318395" w14:textId="77777777" w:rsidR="00131F0B" w:rsidRPr="00AA2E36"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14:paraId="289191F2" w14:textId="77777777" w:rsidR="00131F0B" w:rsidRPr="00FC3A4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7398A7D5"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426B9C0D" w14:textId="77777777" w:rsidR="00131F0B" w:rsidRPr="00B138F3" w:rsidRDefault="00131F0B" w:rsidP="00131F0B">
      <w:pPr>
        <w:widowControl w:val="0"/>
        <w:spacing w:after="160"/>
        <w:ind w:left="567" w:right="565"/>
        <w:jc w:val="center"/>
        <w:rPr>
          <w:rFonts w:ascii="GHEA Grapalat" w:hAnsi="GHEA Grapalat"/>
          <w:b/>
        </w:rPr>
      </w:pPr>
    </w:p>
    <w:p w14:paraId="354E7A5C" w14:textId="77777777" w:rsidR="00131F0B" w:rsidRDefault="00131F0B" w:rsidP="00131F0B">
      <w:pPr>
        <w:rPr>
          <w:rFonts w:ascii="GHEA Grapalat" w:hAnsi="GHEA Grapalat"/>
          <w:b/>
        </w:rPr>
      </w:pPr>
      <w:r>
        <w:rPr>
          <w:rFonts w:ascii="GHEA Grapalat" w:hAnsi="GHEA Grapalat"/>
          <w:b/>
        </w:rPr>
        <w:br w:type="page"/>
      </w:r>
    </w:p>
    <w:p w14:paraId="1EB8FAE2"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397D7350" w14:textId="4D710B3C"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29342A">
        <w:rPr>
          <w:rFonts w:ascii="GHEA Grapalat" w:hAnsi="GHEA Grapalat"/>
          <w:b/>
          <w:i/>
          <w:sz w:val="24"/>
          <w:szCs w:val="24"/>
          <w:lang w:val="en-GB"/>
        </w:rPr>
        <w:t>HFF</w:t>
      </w:r>
      <w:r w:rsidR="0029342A" w:rsidRPr="0029342A">
        <w:rPr>
          <w:rFonts w:ascii="GHEA Grapalat" w:hAnsi="GHEA Grapalat"/>
          <w:b/>
          <w:i/>
          <w:sz w:val="24"/>
          <w:szCs w:val="24"/>
        </w:rPr>
        <w:t>-</w:t>
      </w:r>
      <w:proofErr w:type="spellStart"/>
      <w:r w:rsidR="0029342A">
        <w:rPr>
          <w:rFonts w:ascii="GHEA Grapalat" w:hAnsi="GHEA Grapalat"/>
          <w:b/>
          <w:i/>
          <w:sz w:val="24"/>
          <w:szCs w:val="24"/>
          <w:lang w:val="en-GB"/>
        </w:rPr>
        <w:t>NTsDzB</w:t>
      </w:r>
      <w:proofErr w:type="spellEnd"/>
      <w:r w:rsidR="0029342A" w:rsidRPr="0029342A">
        <w:rPr>
          <w:rFonts w:ascii="GHEA Grapalat" w:hAnsi="GHEA Grapalat"/>
          <w:b/>
          <w:i/>
          <w:sz w:val="24"/>
          <w:szCs w:val="24"/>
        </w:rPr>
        <w:t>-2025/4</w:t>
      </w:r>
      <w:r>
        <w:rPr>
          <w:rStyle w:val="FootnoteReference"/>
          <w:rFonts w:ascii="GHEA Grapalat" w:hAnsi="GHEA Grapalat"/>
          <w:b/>
          <w:sz w:val="24"/>
          <w:szCs w:val="24"/>
        </w:rPr>
        <w:footnoteReference w:customMarkFollows="1" w:id="16"/>
        <w:t>*</w:t>
      </w:r>
    </w:p>
    <w:p w14:paraId="1CBD9B48" w14:textId="77777777" w:rsidR="003B2F27" w:rsidRPr="00AD29CE" w:rsidRDefault="003B2F27" w:rsidP="003B2F27">
      <w:pPr>
        <w:widowControl w:val="0"/>
        <w:spacing w:after="160" w:line="360" w:lineRule="auto"/>
        <w:jc w:val="right"/>
        <w:rPr>
          <w:rFonts w:ascii="GHEA Grapalat" w:hAnsi="GHEA Grapalat"/>
          <w:i/>
        </w:rPr>
      </w:pPr>
    </w:p>
    <w:p w14:paraId="30FADD1E" w14:textId="70BCDD8D" w:rsidR="003B2F27" w:rsidRPr="005A2703" w:rsidRDefault="003B2F27" w:rsidP="003B2F27">
      <w:pPr>
        <w:widowControl w:val="0"/>
        <w:spacing w:after="160" w:line="360" w:lineRule="auto"/>
        <w:ind w:firstLine="142"/>
        <w:jc w:val="center"/>
        <w:rPr>
          <w:rFonts w:ascii="GHEA Grapalat" w:hAnsi="GHEA Grapalat"/>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5A2703" w:rsidRPr="005A2703">
        <w:rPr>
          <w:rFonts w:ascii="GHEA Grapalat" w:hAnsi="GHEA Grapalat"/>
          <w:b/>
        </w:rPr>
        <w:t xml:space="preserve">КОНСУЛЬТАЦИОННЫХ УСЛУГ ПО РАЗРАБОТКЕ ПРОЕКТНО-СМЕТНОЙ ДОКУМЕНТАЦИЙ </w:t>
      </w:r>
      <w:r w:rsidR="00A70A6F" w:rsidRPr="009D561E">
        <w:rPr>
          <w:rFonts w:ascii="Sylfaen" w:hAnsi="Sylfaen" w:cs="Arial"/>
          <w:b/>
        </w:rPr>
        <w:t>РЕКОНСТРУКЦИИ СПОРТИВНОГО КОМПЛЕКСА «АРНАР» В ОБЩИНЕ ИДЖЕВАН, ТАВУШСКИЙ РАЙОН</w:t>
      </w:r>
      <w:r w:rsidR="00452591">
        <w:rPr>
          <w:rFonts w:ascii="GHEA Grapalat" w:hAnsi="GHEA Grapalat"/>
          <w:b/>
        </w:rPr>
        <w:t>.</w:t>
      </w:r>
      <w:r w:rsidR="005A2703" w:rsidRPr="00936B04">
        <w:rPr>
          <w:rFonts w:ascii="GHEA Grapalat" w:hAnsi="GHEA Grapalat"/>
          <w:b/>
        </w:rPr>
        <w:t xml:space="preserve"> </w:t>
      </w:r>
      <w:r w:rsidRPr="00936B04">
        <w:rPr>
          <w:rFonts w:ascii="GHEA Grapalat" w:hAnsi="GHEA Grapalat"/>
          <w:b/>
        </w:rPr>
        <w:t xml:space="preserve">ДЛЯ НУЖД ГОСУДАРСТВА </w:t>
      </w:r>
    </w:p>
    <w:p w14:paraId="23019813"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4CE3A222" w14:textId="77777777" w:rsidTr="005B7138">
        <w:tc>
          <w:tcPr>
            <w:tcW w:w="4643" w:type="dxa"/>
          </w:tcPr>
          <w:p w14:paraId="0F33D205"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20CB75F"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53CFDE66"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6893C60B"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8218FC8"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0A95A1D5"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96E285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020F7CA3"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272D2E9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0B6030BF"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043ABF1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5CC2B06C"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33F706DC"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26CF07C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F6A3FAC"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A19964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22A7181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7F549660"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B19E785"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w:t>
      </w:r>
      <w:r w:rsidR="00830C72" w:rsidRPr="00830C72">
        <w:rPr>
          <w:rFonts w:ascii="GHEA Grapalat" w:hAnsi="GHEA Grapalat"/>
          <w:i/>
          <w:sz w:val="20"/>
          <w:szCs w:val="20"/>
        </w:rPr>
        <w:lastRenderedPageBreak/>
        <w:t>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5BD3C2E4" w14:textId="77777777" w:rsidR="00830C72" w:rsidRDefault="00830C72">
      <w:pPr>
        <w:rPr>
          <w:rFonts w:ascii="GHEA Grapalat" w:hAnsi="GHEA Grapalat"/>
          <w:lang w:val="hy-AM"/>
        </w:rPr>
      </w:pPr>
    </w:p>
    <w:p w14:paraId="65E87C1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2EE7C31"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321F2FD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717BA60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2F9DEAC2"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5843EA91"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408AB19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3CAC8F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58B810B"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43E26561"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5F5800AB"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w:t>
      </w:r>
      <w:r w:rsidRPr="00675CA2">
        <w:rPr>
          <w:rFonts w:ascii="GHEA Grapalat" w:hAnsi="GHEA Grapalat"/>
        </w:rPr>
        <w:lastRenderedPageBreak/>
        <w:t>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4E1E966F"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67DF2E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28DC1B7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1F16DA75"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AC78AC0"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422D631"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27800BF7"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7657C75D"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0882350" w14:textId="77777777" w:rsidR="0034272D" w:rsidRDefault="0034272D" w:rsidP="003B2F27">
      <w:pPr>
        <w:widowControl w:val="0"/>
        <w:spacing w:after="160" w:line="336" w:lineRule="auto"/>
        <w:jc w:val="center"/>
        <w:rPr>
          <w:rFonts w:ascii="GHEA Grapalat" w:hAnsi="GHEA Grapalat"/>
          <w:b/>
        </w:rPr>
      </w:pPr>
    </w:p>
    <w:p w14:paraId="21BF7687"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4932D0F0"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8"/>
        <w:t>17</w:t>
      </w:r>
      <w:r>
        <w:rPr>
          <w:rFonts w:ascii="GHEA Grapalat" w:hAnsi="GHEA Grapalat"/>
        </w:rPr>
        <w:t>.</w:t>
      </w:r>
    </w:p>
    <w:p w14:paraId="3D86745C"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A2AB9D9"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4289E2A"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19"/>
        <w:t>18</w:t>
      </w:r>
      <w:r w:rsidRPr="00844C3A">
        <w:rPr>
          <w:rFonts w:ascii="GHEA Grapalat" w:hAnsi="GHEA Grapalat"/>
        </w:rPr>
        <w:t>.</w:t>
      </w:r>
    </w:p>
    <w:p w14:paraId="25486D0D"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w:t>
      </w:r>
      <w:r w:rsidRPr="00AD29CE">
        <w:rPr>
          <w:rFonts w:ascii="GHEA Grapalat" w:hAnsi="GHEA Grapalat"/>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668C639D"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32D65A59"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6454D9C7"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26339225"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237A49AB"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2568EFC0"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45C26F4B"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0"/>
        <w:t>19</w:t>
      </w:r>
    </w:p>
    <w:p w14:paraId="4F346238" w14:textId="77777777" w:rsidR="003B2F27" w:rsidRPr="00AD29CE" w:rsidRDefault="003B2F27" w:rsidP="003B2F27">
      <w:pPr>
        <w:widowControl w:val="0"/>
        <w:spacing w:after="160" w:line="360" w:lineRule="auto"/>
        <w:ind w:firstLine="720"/>
        <w:jc w:val="center"/>
        <w:rPr>
          <w:rFonts w:ascii="GHEA Grapalat" w:hAnsi="GHEA Grapalat" w:cs="Sylfaen"/>
        </w:rPr>
      </w:pPr>
    </w:p>
    <w:p w14:paraId="27A8CD3F" w14:textId="77777777" w:rsidR="00D932B2" w:rsidRDefault="00D932B2">
      <w:pPr>
        <w:rPr>
          <w:rFonts w:ascii="GHEA Grapalat" w:hAnsi="GHEA Grapalat"/>
          <w:b/>
        </w:rPr>
      </w:pPr>
      <w:r>
        <w:rPr>
          <w:rFonts w:ascii="GHEA Grapalat" w:hAnsi="GHEA Grapalat"/>
          <w:b/>
        </w:rPr>
        <w:lastRenderedPageBreak/>
        <w:br w:type="page"/>
      </w:r>
    </w:p>
    <w:p w14:paraId="11D6A7A1"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72E998B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6956E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1"/>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2DCCE25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281433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A189211"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 xml:space="preserve">За нарушение Заказчиком предусмотренного пунктом 4.2 договора срока, </w:t>
      </w:r>
      <w:r w:rsidRPr="00AD29CE">
        <w:rPr>
          <w:rFonts w:ascii="GHEA Grapalat" w:hAnsi="GHEA Grapalat"/>
        </w:rPr>
        <w:lastRenderedPageBreak/>
        <w:t>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0BA86BE6"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740023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4DA2B407" w14:textId="77777777" w:rsidR="003B2F27" w:rsidRPr="00AD29CE" w:rsidRDefault="003B2F27" w:rsidP="003B2F27">
      <w:pPr>
        <w:widowControl w:val="0"/>
        <w:spacing w:after="160" w:line="360" w:lineRule="auto"/>
        <w:ind w:firstLine="720"/>
        <w:jc w:val="center"/>
        <w:rPr>
          <w:rFonts w:ascii="GHEA Grapalat" w:hAnsi="GHEA Grapalat" w:cs="Sylfaen"/>
        </w:rPr>
      </w:pPr>
    </w:p>
    <w:p w14:paraId="75E15086"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5FDB18AB"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34E38DA" w14:textId="77777777" w:rsidR="0043443E" w:rsidRPr="00E661BE" w:rsidRDefault="0043443E" w:rsidP="00810966">
      <w:pPr>
        <w:jc w:val="center"/>
        <w:rPr>
          <w:rFonts w:ascii="GHEA Grapalat" w:hAnsi="GHEA Grapalat"/>
          <w:b/>
        </w:rPr>
      </w:pPr>
    </w:p>
    <w:p w14:paraId="1AE7F025"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4EF4731D" w14:textId="77777777" w:rsidR="0043443E" w:rsidRPr="00E661BE" w:rsidRDefault="0043443E" w:rsidP="00810966">
      <w:pPr>
        <w:jc w:val="center"/>
        <w:rPr>
          <w:rFonts w:ascii="GHEA Grapalat" w:hAnsi="GHEA Grapalat" w:cs="Sylfaen"/>
          <w:b/>
        </w:rPr>
      </w:pPr>
    </w:p>
    <w:p w14:paraId="12F0F7C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415F4C43"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 xml:space="preserve">Условием исполнения сторонами прав и обязанностей, предусмотренных </w:t>
      </w:r>
      <w:r w:rsidRPr="00AD29CE">
        <w:rPr>
          <w:rFonts w:ascii="GHEA Grapalat" w:hAnsi="GHEA Grapalat"/>
        </w:rPr>
        <w:lastRenderedPageBreak/>
        <w:t>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2"/>
        <w:t>21</w:t>
      </w:r>
    </w:p>
    <w:p w14:paraId="7FFD898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C928638"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C33DB66"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C74B5B7"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46C094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w:t>
      </w:r>
      <w:r w:rsidRPr="00AD29CE">
        <w:rPr>
          <w:rFonts w:ascii="GHEA Grapalat" w:hAnsi="GHEA Grapalat"/>
        </w:rPr>
        <w:lastRenderedPageBreak/>
        <w:t>изменений, которые приводят к искусственному изменению объемов закупаемой услуги или цены единицы приобретаемой услуги или цены договора.</w:t>
      </w:r>
    </w:p>
    <w:p w14:paraId="2FAC631A"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362976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857957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30E263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23"/>
        <w:t>22</w:t>
      </w:r>
      <w:r w:rsidRPr="00AD29CE">
        <w:rPr>
          <w:rFonts w:ascii="GHEA Grapalat" w:hAnsi="GHEA Grapalat"/>
        </w:rPr>
        <w:t>.</w:t>
      </w:r>
    </w:p>
    <w:p w14:paraId="60DDBF8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4"/>
        <w:t>23</w:t>
      </w:r>
      <w:r w:rsidRPr="00AD29CE">
        <w:rPr>
          <w:rFonts w:ascii="GHEA Grapalat" w:hAnsi="GHEA Grapalat"/>
        </w:rPr>
        <w:t>.</w:t>
      </w:r>
    </w:p>
    <w:p w14:paraId="360AC324"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5ED0F06"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или </w:t>
      </w:r>
      <w:r w:rsidRPr="00AD29CE">
        <w:rPr>
          <w:rFonts w:ascii="GHEA Grapalat" w:hAnsi="GHEA Grapalat"/>
        </w:rPr>
        <w:lastRenderedPageBreak/>
        <w:t>понесенные убытки сторон (Исполнителя или Заказчика) — это выгода или убытки, понесенные данной стороной.</w:t>
      </w:r>
    </w:p>
    <w:p w14:paraId="026635F2"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630337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2326E8A"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03C7719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 xml:space="preserve">судебном </w:t>
      </w:r>
      <w:r w:rsidR="008A29BA">
        <w:rPr>
          <w:rFonts w:ascii="GHEA Grapalat" w:hAnsi="GHEA Grapalat"/>
        </w:rPr>
        <w:lastRenderedPageBreak/>
        <w:t>порядке.</w:t>
      </w:r>
    </w:p>
    <w:p w14:paraId="155E407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5BDC0A6B"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2388880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FootnoteReference"/>
          <w:rFonts w:ascii="GHEA Grapalat" w:hAnsi="GHEA Grapalat"/>
        </w:rPr>
        <w:footnoteReference w:customMarkFollows="1" w:id="25"/>
        <w:t>24</w:t>
      </w:r>
    </w:p>
    <w:p w14:paraId="47D68619" w14:textId="77777777" w:rsidR="003B2F27" w:rsidRPr="00AD29CE" w:rsidRDefault="003B2F27" w:rsidP="003B2F27">
      <w:pPr>
        <w:widowControl w:val="0"/>
        <w:spacing w:after="160" w:line="360" w:lineRule="auto"/>
        <w:rPr>
          <w:rFonts w:ascii="GHEA Grapalat" w:hAnsi="GHEA Grapalat"/>
        </w:rPr>
      </w:pPr>
    </w:p>
    <w:p w14:paraId="0BE350F7"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8AD606B" w14:textId="77777777" w:rsidTr="005B7138">
        <w:trPr>
          <w:jc w:val="center"/>
        </w:trPr>
        <w:tc>
          <w:tcPr>
            <w:tcW w:w="4536" w:type="dxa"/>
          </w:tcPr>
          <w:p w14:paraId="2AA5CC14"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3592E585"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5F7BF961"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21AE4D1" w14:textId="77777777" w:rsidR="003B2F27" w:rsidRDefault="003B2F27" w:rsidP="005B7138">
            <w:pPr>
              <w:widowControl w:val="0"/>
              <w:spacing w:after="160" w:line="360" w:lineRule="auto"/>
              <w:jc w:val="center"/>
              <w:rPr>
                <w:rFonts w:ascii="GHEA Grapalat" w:hAnsi="GHEA Grapalat"/>
                <w:lang w:val="en-US"/>
              </w:rPr>
            </w:pPr>
          </w:p>
          <w:p w14:paraId="4CC8F2F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541D49FD"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02AC567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87DC7C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C651D9D" w14:textId="77777777" w:rsidR="003B2F27" w:rsidRDefault="003B2F27" w:rsidP="005B7138">
            <w:pPr>
              <w:widowControl w:val="0"/>
              <w:spacing w:after="160" w:line="360" w:lineRule="auto"/>
              <w:jc w:val="center"/>
              <w:rPr>
                <w:rFonts w:ascii="GHEA Grapalat" w:hAnsi="GHEA Grapalat"/>
                <w:lang w:val="en-US"/>
              </w:rPr>
            </w:pPr>
          </w:p>
          <w:p w14:paraId="4E2E1375"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E58DED0" w14:textId="77777777" w:rsidR="003B2F27" w:rsidRPr="00AD29CE" w:rsidRDefault="003B2F27" w:rsidP="003B2F27">
      <w:pPr>
        <w:widowControl w:val="0"/>
        <w:spacing w:after="160" w:line="360" w:lineRule="auto"/>
        <w:ind w:firstLine="709"/>
        <w:jc w:val="center"/>
        <w:rPr>
          <w:rFonts w:ascii="GHEA Grapalat" w:hAnsi="GHEA Grapalat"/>
          <w:b/>
        </w:rPr>
      </w:pPr>
    </w:p>
    <w:p w14:paraId="0268814C"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E34E8C4"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4ED2B532" w14:textId="77777777" w:rsidR="003B2F27" w:rsidRDefault="003B2F27" w:rsidP="003B2F27">
      <w:pPr>
        <w:rPr>
          <w:rFonts w:ascii="GHEA Grapalat" w:hAnsi="GHEA Grapalat"/>
        </w:rPr>
      </w:pPr>
      <w:r>
        <w:rPr>
          <w:rFonts w:ascii="GHEA Grapalat" w:hAnsi="GHEA Grapalat"/>
        </w:rPr>
        <w:br w:type="page"/>
      </w:r>
    </w:p>
    <w:p w14:paraId="047E11AA"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737859B5" w14:textId="2993E93B"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к Договору под кодом</w:t>
      </w:r>
      <w:r w:rsidR="00A81646">
        <w:rPr>
          <w:rFonts w:ascii="GHEA Grapalat" w:hAnsi="GHEA Grapalat"/>
          <w:i/>
        </w:rPr>
        <w:t xml:space="preserve"> </w:t>
      </w:r>
      <w:r w:rsidR="0029342A">
        <w:rPr>
          <w:rFonts w:ascii="GHEA Grapalat" w:hAnsi="GHEA Grapalat"/>
          <w:b/>
          <w:i/>
          <w:lang w:val="en-GB"/>
        </w:rPr>
        <w:t>HFF</w:t>
      </w:r>
      <w:r w:rsidR="0029342A" w:rsidRPr="0029342A">
        <w:rPr>
          <w:rFonts w:ascii="GHEA Grapalat" w:hAnsi="GHEA Grapalat"/>
          <w:b/>
          <w:i/>
        </w:rPr>
        <w:t>-</w:t>
      </w:r>
      <w:proofErr w:type="spellStart"/>
      <w:r w:rsidR="0029342A">
        <w:rPr>
          <w:rFonts w:ascii="GHEA Grapalat" w:hAnsi="GHEA Grapalat"/>
          <w:b/>
          <w:i/>
          <w:lang w:val="en-GB"/>
        </w:rPr>
        <w:t>NTsDzB</w:t>
      </w:r>
      <w:proofErr w:type="spellEnd"/>
      <w:r w:rsidR="0029342A" w:rsidRPr="0029342A">
        <w:rPr>
          <w:rFonts w:ascii="GHEA Grapalat" w:hAnsi="GHEA Grapalat"/>
          <w:b/>
          <w:i/>
        </w:rPr>
        <w:t>-2025/4</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B16625F" w14:textId="77777777" w:rsidR="003B2F27" w:rsidRPr="00AD29CE" w:rsidRDefault="003B2F27" w:rsidP="003B2F27">
      <w:pPr>
        <w:widowControl w:val="0"/>
        <w:spacing w:after="160" w:line="360" w:lineRule="auto"/>
        <w:jc w:val="center"/>
        <w:rPr>
          <w:rFonts w:ascii="GHEA Grapalat" w:hAnsi="GHEA Grapalat"/>
        </w:rPr>
      </w:pPr>
    </w:p>
    <w:p w14:paraId="54C8CCD3"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14:paraId="36668D4D"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1512"/>
        <w:gridCol w:w="1516"/>
        <w:gridCol w:w="972"/>
        <w:gridCol w:w="1097"/>
        <w:gridCol w:w="692"/>
        <w:gridCol w:w="931"/>
        <w:gridCol w:w="1032"/>
      </w:tblGrid>
      <w:tr w:rsidR="002E6DC4" w:rsidRPr="007B29D3" w14:paraId="2D9A744D" w14:textId="77777777" w:rsidTr="002E6DC4">
        <w:tc>
          <w:tcPr>
            <w:tcW w:w="5000" w:type="pct"/>
            <w:gridSpan w:val="8"/>
          </w:tcPr>
          <w:p w14:paraId="174783DD" w14:textId="77777777" w:rsidR="002E6DC4" w:rsidRPr="007B29D3" w:rsidRDefault="002E6DC4" w:rsidP="00120954">
            <w:pPr>
              <w:widowControl w:val="0"/>
              <w:spacing w:after="120"/>
              <w:jc w:val="center"/>
              <w:rPr>
                <w:rFonts w:ascii="Sylfaen" w:hAnsi="Sylfaen"/>
                <w:sz w:val="20"/>
              </w:rPr>
            </w:pPr>
            <w:r w:rsidRPr="007B29D3">
              <w:rPr>
                <w:rFonts w:ascii="Sylfaen" w:hAnsi="Sylfaen"/>
                <w:sz w:val="20"/>
              </w:rPr>
              <w:t>Услуги</w:t>
            </w:r>
          </w:p>
        </w:tc>
      </w:tr>
      <w:tr w:rsidR="002E6DC4" w:rsidRPr="007B29D3" w14:paraId="227A1AAB" w14:textId="77777777" w:rsidTr="00200F4D">
        <w:trPr>
          <w:trHeight w:val="219"/>
        </w:trPr>
        <w:tc>
          <w:tcPr>
            <w:tcW w:w="826" w:type="pct"/>
            <w:vMerge w:val="restart"/>
            <w:vAlign w:val="center"/>
          </w:tcPr>
          <w:p w14:paraId="196C7E99"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номер предусмотренного приглашением лота</w:t>
            </w:r>
          </w:p>
        </w:tc>
        <w:tc>
          <w:tcPr>
            <w:tcW w:w="814" w:type="pct"/>
            <w:vMerge w:val="restart"/>
            <w:vAlign w:val="center"/>
          </w:tcPr>
          <w:p w14:paraId="72417824"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промежуточный код, предусмотренный планом закупок по классификации ЕЗК (CPV)</w:t>
            </w:r>
          </w:p>
        </w:tc>
        <w:tc>
          <w:tcPr>
            <w:tcW w:w="816" w:type="pct"/>
            <w:vMerge w:val="restart"/>
            <w:vAlign w:val="center"/>
          </w:tcPr>
          <w:p w14:paraId="54AADEA2"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техническая характеристика</w:t>
            </w:r>
          </w:p>
        </w:tc>
        <w:tc>
          <w:tcPr>
            <w:tcW w:w="523" w:type="pct"/>
            <w:vMerge w:val="restart"/>
            <w:vAlign w:val="center"/>
          </w:tcPr>
          <w:p w14:paraId="3A2BD9DF"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единица измерения</w:t>
            </w:r>
          </w:p>
        </w:tc>
        <w:tc>
          <w:tcPr>
            <w:tcW w:w="591" w:type="pct"/>
            <w:vMerge w:val="restart"/>
            <w:vAlign w:val="center"/>
          </w:tcPr>
          <w:p w14:paraId="3F5224DE"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общая цена/драмов РА</w:t>
            </w:r>
          </w:p>
        </w:tc>
        <w:tc>
          <w:tcPr>
            <w:tcW w:w="373" w:type="pct"/>
            <w:vMerge w:val="restart"/>
            <w:vAlign w:val="center"/>
          </w:tcPr>
          <w:p w14:paraId="4D5D1EDB"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общий объем</w:t>
            </w:r>
          </w:p>
        </w:tc>
        <w:tc>
          <w:tcPr>
            <w:tcW w:w="1057" w:type="pct"/>
            <w:gridSpan w:val="2"/>
            <w:vAlign w:val="center"/>
          </w:tcPr>
          <w:p w14:paraId="087598F8"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предоставления</w:t>
            </w:r>
          </w:p>
        </w:tc>
      </w:tr>
      <w:tr w:rsidR="002E6DC4" w:rsidRPr="007B29D3" w14:paraId="23B1DD5F" w14:textId="77777777" w:rsidTr="00200F4D">
        <w:trPr>
          <w:trHeight w:val="445"/>
        </w:trPr>
        <w:tc>
          <w:tcPr>
            <w:tcW w:w="826" w:type="pct"/>
            <w:vMerge/>
            <w:vAlign w:val="center"/>
          </w:tcPr>
          <w:p w14:paraId="415DCAEB" w14:textId="77777777" w:rsidR="002E6DC4" w:rsidRPr="008A3BB1" w:rsidRDefault="002E6DC4" w:rsidP="00120954">
            <w:pPr>
              <w:jc w:val="center"/>
              <w:rPr>
                <w:rFonts w:ascii="Sylfaen" w:hAnsi="Sylfaen"/>
                <w:sz w:val="18"/>
                <w:szCs w:val="18"/>
              </w:rPr>
            </w:pPr>
          </w:p>
        </w:tc>
        <w:tc>
          <w:tcPr>
            <w:tcW w:w="814" w:type="pct"/>
            <w:vMerge/>
            <w:vAlign w:val="center"/>
          </w:tcPr>
          <w:p w14:paraId="463E6712" w14:textId="77777777" w:rsidR="002E6DC4" w:rsidRPr="008A3BB1" w:rsidRDefault="002E6DC4" w:rsidP="00120954">
            <w:pPr>
              <w:jc w:val="center"/>
              <w:rPr>
                <w:rFonts w:ascii="Sylfaen" w:hAnsi="Sylfaen"/>
                <w:sz w:val="18"/>
                <w:szCs w:val="18"/>
              </w:rPr>
            </w:pPr>
          </w:p>
        </w:tc>
        <w:tc>
          <w:tcPr>
            <w:tcW w:w="816" w:type="pct"/>
            <w:vMerge/>
            <w:vAlign w:val="center"/>
          </w:tcPr>
          <w:p w14:paraId="6305053D" w14:textId="77777777" w:rsidR="002E6DC4" w:rsidRPr="008A3BB1" w:rsidRDefault="002E6DC4" w:rsidP="00120954">
            <w:pPr>
              <w:jc w:val="center"/>
              <w:rPr>
                <w:rFonts w:ascii="Sylfaen" w:hAnsi="Sylfaen"/>
                <w:sz w:val="18"/>
                <w:szCs w:val="18"/>
              </w:rPr>
            </w:pPr>
          </w:p>
        </w:tc>
        <w:tc>
          <w:tcPr>
            <w:tcW w:w="523" w:type="pct"/>
            <w:vMerge/>
            <w:vAlign w:val="center"/>
          </w:tcPr>
          <w:p w14:paraId="52A6DDFC" w14:textId="77777777" w:rsidR="002E6DC4" w:rsidRPr="008A3BB1" w:rsidRDefault="002E6DC4" w:rsidP="00120954">
            <w:pPr>
              <w:jc w:val="center"/>
              <w:rPr>
                <w:rFonts w:ascii="Sylfaen" w:hAnsi="Sylfaen"/>
                <w:sz w:val="18"/>
                <w:szCs w:val="18"/>
              </w:rPr>
            </w:pPr>
          </w:p>
        </w:tc>
        <w:tc>
          <w:tcPr>
            <w:tcW w:w="591" w:type="pct"/>
            <w:vMerge/>
            <w:vAlign w:val="center"/>
          </w:tcPr>
          <w:p w14:paraId="669EEACE" w14:textId="77777777" w:rsidR="002E6DC4" w:rsidRPr="008A3BB1" w:rsidRDefault="002E6DC4" w:rsidP="00120954">
            <w:pPr>
              <w:jc w:val="center"/>
              <w:rPr>
                <w:rFonts w:ascii="Sylfaen" w:hAnsi="Sylfaen"/>
                <w:sz w:val="18"/>
                <w:szCs w:val="18"/>
              </w:rPr>
            </w:pPr>
          </w:p>
        </w:tc>
        <w:tc>
          <w:tcPr>
            <w:tcW w:w="373" w:type="pct"/>
            <w:vMerge/>
            <w:vAlign w:val="center"/>
          </w:tcPr>
          <w:p w14:paraId="79A2CE01" w14:textId="77777777" w:rsidR="002E6DC4" w:rsidRPr="008A3BB1" w:rsidRDefault="002E6DC4" w:rsidP="00120954">
            <w:pPr>
              <w:jc w:val="center"/>
              <w:rPr>
                <w:rFonts w:ascii="Sylfaen" w:hAnsi="Sylfaen"/>
                <w:sz w:val="18"/>
                <w:szCs w:val="18"/>
              </w:rPr>
            </w:pPr>
          </w:p>
        </w:tc>
        <w:tc>
          <w:tcPr>
            <w:tcW w:w="501" w:type="pct"/>
            <w:vAlign w:val="center"/>
          </w:tcPr>
          <w:p w14:paraId="75C5EF27"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адрес</w:t>
            </w:r>
          </w:p>
        </w:tc>
        <w:tc>
          <w:tcPr>
            <w:tcW w:w="556" w:type="pct"/>
            <w:vAlign w:val="center"/>
          </w:tcPr>
          <w:p w14:paraId="45748F7F"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срок</w:t>
            </w:r>
          </w:p>
        </w:tc>
      </w:tr>
      <w:tr w:rsidR="002E6DC4" w:rsidRPr="00E21101" w14:paraId="69B390FC" w14:textId="77777777" w:rsidTr="00200F4D">
        <w:trPr>
          <w:trHeight w:val="1385"/>
        </w:trPr>
        <w:tc>
          <w:tcPr>
            <w:tcW w:w="826" w:type="pct"/>
            <w:vAlign w:val="center"/>
          </w:tcPr>
          <w:p w14:paraId="79863E01" w14:textId="77777777" w:rsidR="002E6DC4" w:rsidRPr="007B29D3" w:rsidRDefault="002E6DC4" w:rsidP="00120954">
            <w:pPr>
              <w:widowControl w:val="0"/>
              <w:jc w:val="center"/>
              <w:rPr>
                <w:rFonts w:ascii="Sylfaen" w:hAnsi="Sylfaen"/>
                <w:sz w:val="20"/>
              </w:rPr>
            </w:pPr>
            <w:r w:rsidRPr="007B29D3">
              <w:rPr>
                <w:rFonts w:ascii="Sylfaen" w:hAnsi="Sylfaen"/>
                <w:sz w:val="20"/>
              </w:rPr>
              <w:t>1</w:t>
            </w:r>
          </w:p>
        </w:tc>
        <w:tc>
          <w:tcPr>
            <w:tcW w:w="814" w:type="pct"/>
            <w:vAlign w:val="center"/>
          </w:tcPr>
          <w:p w14:paraId="2E05AAEB" w14:textId="7ECD3192" w:rsidR="002E6DC4" w:rsidRPr="00A70A6F" w:rsidRDefault="002E6DC4" w:rsidP="00120954">
            <w:pPr>
              <w:jc w:val="center"/>
              <w:rPr>
                <w:rFonts w:ascii="Sylfaen" w:hAnsi="Sylfaen"/>
                <w:sz w:val="20"/>
                <w:szCs w:val="20"/>
                <w:lang w:val="en-GB"/>
              </w:rPr>
            </w:pPr>
            <w:r>
              <w:rPr>
                <w:rFonts w:ascii="Sylfaen" w:hAnsi="Sylfaen"/>
                <w:sz w:val="18"/>
                <w:szCs w:val="20"/>
              </w:rPr>
              <w:t>71241200</w:t>
            </w:r>
            <w:r w:rsidR="00A70A6F">
              <w:rPr>
                <w:rFonts w:ascii="Sylfaen" w:hAnsi="Sylfaen"/>
                <w:sz w:val="18"/>
                <w:szCs w:val="20"/>
                <w:lang w:val="en-GB"/>
              </w:rPr>
              <w:t>/01</w:t>
            </w:r>
          </w:p>
        </w:tc>
        <w:tc>
          <w:tcPr>
            <w:tcW w:w="816" w:type="pct"/>
            <w:vAlign w:val="center"/>
          </w:tcPr>
          <w:p w14:paraId="2A7ACB45" w14:textId="2538E364" w:rsidR="002E6DC4" w:rsidRPr="002E6DC4" w:rsidRDefault="002E6DC4" w:rsidP="00120954">
            <w:pPr>
              <w:pStyle w:val="ListParagraph"/>
              <w:ind w:left="-90" w:firstLine="360"/>
              <w:jc w:val="center"/>
              <w:rPr>
                <w:rFonts w:ascii="Sylfaen" w:hAnsi="Sylfaen"/>
                <w:sz w:val="18"/>
              </w:rPr>
            </w:pPr>
            <w:r w:rsidRPr="002E6DC4">
              <w:rPr>
                <w:rFonts w:ascii="Sylfaen" w:hAnsi="Sylfaen"/>
                <w:sz w:val="18"/>
              </w:rPr>
              <w:t xml:space="preserve">Консультационные услуги по разработке проектно-сметной документации </w:t>
            </w:r>
            <w:r w:rsidR="00D74950" w:rsidRPr="00D74950">
              <w:rPr>
                <w:rFonts w:ascii="Sylfaen" w:hAnsi="Sylfaen"/>
                <w:sz w:val="18"/>
              </w:rPr>
              <w:t>реконструкции спортивного комплекса «Арнар» в общине Иджеван, Тавушский район</w:t>
            </w:r>
          </w:p>
        </w:tc>
        <w:tc>
          <w:tcPr>
            <w:tcW w:w="523" w:type="pct"/>
            <w:vAlign w:val="center"/>
          </w:tcPr>
          <w:p w14:paraId="43D4DDFF" w14:textId="77777777" w:rsidR="002E6DC4" w:rsidRPr="007B29D3" w:rsidRDefault="002E6DC4" w:rsidP="00120954">
            <w:pPr>
              <w:widowControl w:val="0"/>
              <w:jc w:val="center"/>
              <w:rPr>
                <w:rFonts w:ascii="Sylfaen" w:hAnsi="Sylfaen"/>
                <w:sz w:val="20"/>
              </w:rPr>
            </w:pPr>
            <w:r w:rsidRPr="007B29D3">
              <w:rPr>
                <w:rFonts w:ascii="Sylfaen" w:hAnsi="Sylfaen"/>
                <w:sz w:val="20"/>
              </w:rPr>
              <w:t>драм</w:t>
            </w:r>
          </w:p>
        </w:tc>
        <w:tc>
          <w:tcPr>
            <w:tcW w:w="591" w:type="pct"/>
            <w:vAlign w:val="center"/>
          </w:tcPr>
          <w:p w14:paraId="585567DC" w14:textId="37B76C5A" w:rsidR="00EC799F" w:rsidRPr="00C57CE5" w:rsidRDefault="00255A3F" w:rsidP="00EC799F">
            <w:pPr>
              <w:jc w:val="center"/>
              <w:rPr>
                <w:rFonts w:ascii="Sylfaen" w:hAnsi="Sylfaen"/>
                <w:sz w:val="18"/>
                <w:szCs w:val="20"/>
                <w:lang w:val="hy-AM"/>
              </w:rPr>
            </w:pPr>
            <w:r>
              <w:rPr>
                <w:rFonts w:ascii="Sylfaen" w:hAnsi="Sylfaen"/>
                <w:sz w:val="18"/>
                <w:szCs w:val="20"/>
              </w:rPr>
              <w:t>45</w:t>
            </w:r>
            <w:r w:rsidR="00EC799F" w:rsidRPr="00C57CE5">
              <w:rPr>
                <w:rFonts w:ascii="Sylfaen" w:hAnsi="Sylfaen"/>
                <w:sz w:val="18"/>
                <w:szCs w:val="20"/>
                <w:lang w:val="hy-AM"/>
              </w:rPr>
              <w:t>,</w:t>
            </w:r>
            <w:r w:rsidR="00D74950">
              <w:rPr>
                <w:rFonts w:ascii="Sylfaen" w:hAnsi="Sylfaen"/>
                <w:sz w:val="18"/>
                <w:szCs w:val="20"/>
                <w:lang w:val="hy-AM"/>
              </w:rPr>
              <w:t>0</w:t>
            </w:r>
            <w:r w:rsidR="00EC799F" w:rsidRPr="00C57CE5">
              <w:rPr>
                <w:rFonts w:ascii="Sylfaen" w:hAnsi="Sylfaen"/>
                <w:sz w:val="18"/>
                <w:szCs w:val="20"/>
                <w:lang w:val="hy-AM"/>
              </w:rPr>
              <w:t>00,000</w:t>
            </w:r>
          </w:p>
          <w:p w14:paraId="5F7E5629" w14:textId="77777777" w:rsidR="002E6DC4" w:rsidRPr="00193FAA" w:rsidRDefault="002E6DC4" w:rsidP="00120954">
            <w:pPr>
              <w:widowControl w:val="0"/>
              <w:jc w:val="center"/>
              <w:rPr>
                <w:rFonts w:ascii="Sylfaen" w:hAnsi="Sylfaen"/>
                <w:sz w:val="20"/>
                <w:highlight w:val="yellow"/>
              </w:rPr>
            </w:pPr>
          </w:p>
        </w:tc>
        <w:tc>
          <w:tcPr>
            <w:tcW w:w="373" w:type="pct"/>
            <w:vAlign w:val="center"/>
          </w:tcPr>
          <w:p w14:paraId="0CBC4AAC" w14:textId="77777777" w:rsidR="002E6DC4" w:rsidRPr="007B29D3" w:rsidRDefault="002E6DC4" w:rsidP="00120954">
            <w:pPr>
              <w:widowControl w:val="0"/>
              <w:jc w:val="center"/>
              <w:rPr>
                <w:rFonts w:ascii="Sylfaen" w:hAnsi="Sylfaen"/>
                <w:sz w:val="20"/>
              </w:rPr>
            </w:pPr>
            <w:r w:rsidRPr="007B29D3">
              <w:rPr>
                <w:rFonts w:ascii="Sylfaen" w:hAnsi="Sylfaen"/>
                <w:sz w:val="20"/>
              </w:rPr>
              <w:t>1</w:t>
            </w:r>
          </w:p>
        </w:tc>
        <w:tc>
          <w:tcPr>
            <w:tcW w:w="501" w:type="pct"/>
            <w:vAlign w:val="center"/>
          </w:tcPr>
          <w:p w14:paraId="2E8971EA" w14:textId="77777777" w:rsidR="002E6DC4" w:rsidRPr="007B29D3" w:rsidRDefault="002E6DC4" w:rsidP="00120954">
            <w:pPr>
              <w:jc w:val="center"/>
              <w:rPr>
                <w:rFonts w:ascii="Sylfaen" w:hAnsi="Sylfaen" w:cs="Sylfaen"/>
                <w:sz w:val="16"/>
                <w:szCs w:val="16"/>
              </w:rPr>
            </w:pPr>
            <w:r>
              <w:rPr>
                <w:rFonts w:ascii="Sylfaen" w:hAnsi="Sylfaen"/>
                <w:i/>
                <w:sz w:val="18"/>
              </w:rPr>
              <w:t>г</w:t>
            </w:r>
            <w:r w:rsidRPr="00435A29">
              <w:rPr>
                <w:rFonts w:ascii="Sylfaen" w:hAnsi="Sylfaen"/>
                <w:i/>
                <w:sz w:val="18"/>
              </w:rPr>
              <w:t xml:space="preserve">. </w:t>
            </w:r>
            <w:r>
              <w:rPr>
                <w:rFonts w:ascii="Sylfaen" w:hAnsi="Sylfaen"/>
                <w:i/>
                <w:sz w:val="18"/>
              </w:rPr>
              <w:t>Ереван, Ханджяна 27</w:t>
            </w:r>
          </w:p>
        </w:tc>
        <w:tc>
          <w:tcPr>
            <w:tcW w:w="556" w:type="pct"/>
            <w:vAlign w:val="center"/>
          </w:tcPr>
          <w:p w14:paraId="69E3F825" w14:textId="1AA39E88" w:rsidR="002E6DC4" w:rsidRPr="008A3BB1" w:rsidRDefault="002E6DC4" w:rsidP="00120954">
            <w:pPr>
              <w:jc w:val="center"/>
              <w:rPr>
                <w:rFonts w:ascii="Sylfaen" w:hAnsi="Sylfaen" w:cs="Sylfaen"/>
                <w:sz w:val="18"/>
                <w:szCs w:val="16"/>
                <w:highlight w:val="yellow"/>
              </w:rPr>
            </w:pPr>
            <w:r>
              <w:rPr>
                <w:rFonts w:ascii="Sylfaen" w:hAnsi="Sylfaen"/>
                <w:i/>
                <w:sz w:val="18"/>
                <w:lang w:val="hy-AM"/>
              </w:rPr>
              <w:t>1</w:t>
            </w:r>
            <w:r w:rsidR="00255A3F">
              <w:rPr>
                <w:rFonts w:ascii="Sylfaen" w:hAnsi="Sylfaen"/>
                <w:i/>
                <w:sz w:val="18"/>
              </w:rPr>
              <w:t>8</w:t>
            </w:r>
            <w:r>
              <w:rPr>
                <w:rFonts w:ascii="Sylfaen" w:hAnsi="Sylfaen"/>
                <w:i/>
                <w:sz w:val="18"/>
                <w:lang w:val="hy-AM"/>
              </w:rPr>
              <w:t>0</w:t>
            </w:r>
            <w:r w:rsidRPr="008A3BB1">
              <w:rPr>
                <w:rFonts w:ascii="Sylfaen" w:hAnsi="Sylfaen"/>
                <w:i/>
                <w:sz w:val="18"/>
              </w:rPr>
              <w:t xml:space="preserve"> дней со дня вступления в силу договора</w:t>
            </w:r>
          </w:p>
        </w:tc>
      </w:tr>
    </w:tbl>
    <w:p w14:paraId="28CE02D1" w14:textId="77777777" w:rsidR="00200F4D" w:rsidRPr="004B65D4" w:rsidRDefault="00200F4D" w:rsidP="00200F4D">
      <w:pPr>
        <w:pStyle w:val="ListParagraph"/>
        <w:tabs>
          <w:tab w:val="left" w:pos="432"/>
        </w:tabs>
        <w:rPr>
          <w:rFonts w:ascii="Sylfaen" w:hAnsi="Sylfaen"/>
          <w:sz w:val="18"/>
        </w:rPr>
      </w:pPr>
      <w:r w:rsidRPr="004551ED">
        <w:rPr>
          <w:rFonts w:ascii="Sylfaen" w:hAnsi="Sylfaen"/>
          <w:sz w:val="18"/>
        </w:rPr>
        <w:t>Проектное задание прилагается-Приложение 1.1.</w:t>
      </w:r>
    </w:p>
    <w:p w14:paraId="024EDBA7" w14:textId="77777777" w:rsidR="00200F4D" w:rsidRPr="007B29D3" w:rsidRDefault="00200F4D" w:rsidP="00200F4D">
      <w:pPr>
        <w:pStyle w:val="BodyTextIndent2"/>
        <w:spacing w:line="240" w:lineRule="auto"/>
        <w:ind w:firstLine="0"/>
        <w:jc w:val="center"/>
        <w:rPr>
          <w:rFonts w:ascii="Sylfaen" w:hAnsi="Sylfaen"/>
          <w:b/>
          <w:sz w:val="22"/>
          <w:szCs w:val="22"/>
          <w:lang w:val="hy-AM"/>
        </w:rPr>
      </w:pPr>
    </w:p>
    <w:p w14:paraId="264D5356" w14:textId="77777777" w:rsidR="00200F4D" w:rsidRPr="00F869CC" w:rsidRDefault="00200F4D" w:rsidP="00200F4D">
      <w:pPr>
        <w:pStyle w:val="BodyTextIndent"/>
        <w:numPr>
          <w:ilvl w:val="0"/>
          <w:numId w:val="34"/>
        </w:numPr>
        <w:spacing w:line="240" w:lineRule="auto"/>
        <w:rPr>
          <w:rFonts w:ascii="Sylfaen" w:eastAsiaTheme="minorEastAsia" w:hAnsi="Sylfaen"/>
          <w:b/>
          <w:i w:val="0"/>
          <w:sz w:val="22"/>
          <w:szCs w:val="22"/>
          <w:lang w:val="af-ZA"/>
        </w:rPr>
      </w:pPr>
      <w:r w:rsidRPr="00F869CC">
        <w:rPr>
          <w:rFonts w:ascii="Sylfaen" w:eastAsiaTheme="minorEastAsia" w:hAnsi="Sylfaen"/>
          <w:b/>
          <w:i w:val="0"/>
          <w:sz w:val="22"/>
          <w:szCs w:val="22"/>
          <w:lang w:val="af-ZA"/>
        </w:rPr>
        <w:t>Для предоставления услуг требуются следующие лицензии:</w:t>
      </w:r>
    </w:p>
    <w:p w14:paraId="7F82D086" w14:textId="77777777" w:rsidR="00200F4D" w:rsidRDefault="00200F4D" w:rsidP="00200F4D">
      <w:pPr>
        <w:pStyle w:val="BodyTextIndent"/>
        <w:spacing w:line="240" w:lineRule="auto"/>
        <w:ind w:left="630" w:firstLine="0"/>
        <w:rPr>
          <w:rFonts w:ascii="Sylfaen" w:eastAsiaTheme="minorEastAsia" w:hAnsi="Sylfaen" w:cs="Arial"/>
          <w:i w:val="0"/>
          <w:sz w:val="22"/>
          <w:szCs w:val="22"/>
          <w:lang w:val="hy-AM"/>
        </w:rPr>
      </w:pPr>
      <w:r w:rsidRPr="00F869CC">
        <w:rPr>
          <w:rFonts w:ascii="Sylfaen" w:eastAsiaTheme="minorEastAsia" w:hAnsi="Sylfaen"/>
          <w:b/>
          <w:i w:val="0"/>
          <w:sz w:val="22"/>
          <w:szCs w:val="22"/>
          <w:lang w:val="af-ZA"/>
        </w:rPr>
        <w:t>по данным «Разработка инженерной документации в градостроительстве» по следующим направлениям:</w:t>
      </w:r>
      <w:r w:rsidRPr="00F869CC">
        <w:rPr>
          <w:rFonts w:ascii="Sylfaen" w:eastAsiaTheme="minorEastAsia" w:hAnsi="Sylfaen" w:cs="Arial"/>
          <w:b/>
          <w:i w:val="0"/>
          <w:sz w:val="22"/>
          <w:szCs w:val="22"/>
          <w:lang w:val="af-ZA"/>
        </w:rPr>
        <w:t xml:space="preserve"> </w:t>
      </w:r>
      <w:r w:rsidRPr="00E5381D">
        <w:rPr>
          <w:rFonts w:ascii="Sylfaen" w:eastAsiaTheme="minorEastAsia" w:hAnsi="Sylfaen" w:cs="Arial"/>
          <w:i w:val="0"/>
          <w:sz w:val="22"/>
          <w:szCs w:val="22"/>
          <w:lang w:val="hy-AM"/>
        </w:rPr>
        <w:t xml:space="preserve"> </w:t>
      </w:r>
    </w:p>
    <w:p w14:paraId="5886A40E" w14:textId="77777777" w:rsidR="00200F4D" w:rsidRPr="00E5381D" w:rsidRDefault="00200F4D" w:rsidP="00200F4D">
      <w:pPr>
        <w:pStyle w:val="BodyTextIndent"/>
        <w:spacing w:line="240" w:lineRule="auto"/>
        <w:ind w:left="630" w:firstLine="0"/>
        <w:rPr>
          <w:rFonts w:ascii="Sylfaen" w:eastAsiaTheme="minorEastAsia" w:hAnsi="Sylfaen" w:cs="Arial"/>
          <w:i w:val="0"/>
          <w:sz w:val="22"/>
          <w:szCs w:val="22"/>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200F4D" w:rsidRPr="00E0025B" w14:paraId="1B9D91C9" w14:textId="77777777" w:rsidTr="00120954">
        <w:tc>
          <w:tcPr>
            <w:tcW w:w="1611" w:type="dxa"/>
          </w:tcPr>
          <w:p w14:paraId="4050A532" w14:textId="77777777" w:rsidR="00200F4D" w:rsidRPr="00E5381D" w:rsidRDefault="00200F4D" w:rsidP="00120954">
            <w:pPr>
              <w:tabs>
                <w:tab w:val="left" w:pos="1134"/>
              </w:tabs>
              <w:jc w:val="center"/>
              <w:rPr>
                <w:rFonts w:ascii="Sylfaen" w:hAnsi="Sylfaen"/>
                <w:b/>
                <w:i/>
                <w:sz w:val="14"/>
                <w:szCs w:val="14"/>
                <w:lang w:val="es-ES"/>
              </w:rPr>
            </w:pPr>
            <w:proofErr w:type="spellStart"/>
            <w:r>
              <w:rPr>
                <w:rFonts w:ascii="Sylfaen" w:hAnsi="Sylfaen" w:cs="Sylfaen"/>
                <w:b/>
                <w:bCs/>
                <w:i/>
                <w:iCs/>
                <w:sz w:val="14"/>
                <w:szCs w:val="14"/>
                <w:lang w:val="es-ES"/>
              </w:rPr>
              <w:t>Номера</w:t>
            </w:r>
            <w:proofErr w:type="spellEnd"/>
            <w:r>
              <w:rPr>
                <w:rFonts w:ascii="Sylfaen" w:hAnsi="Sylfaen" w:cs="Sylfaen"/>
                <w:b/>
                <w:bCs/>
                <w:i/>
                <w:iCs/>
                <w:sz w:val="14"/>
                <w:szCs w:val="14"/>
                <w:lang w:val="es-ES"/>
              </w:rPr>
              <w:t xml:space="preserve"> </w:t>
            </w:r>
            <w:proofErr w:type="spellStart"/>
            <w:r>
              <w:rPr>
                <w:rFonts w:ascii="Sylfaen" w:hAnsi="Sylfaen" w:cs="Sylfaen"/>
                <w:b/>
                <w:bCs/>
                <w:i/>
                <w:iCs/>
                <w:sz w:val="14"/>
                <w:szCs w:val="14"/>
                <w:lang w:val="es-ES"/>
              </w:rPr>
              <w:t>лотов</w:t>
            </w:r>
            <w:proofErr w:type="spellEnd"/>
          </w:p>
        </w:tc>
        <w:tc>
          <w:tcPr>
            <w:tcW w:w="5193" w:type="dxa"/>
            <w:vAlign w:val="center"/>
          </w:tcPr>
          <w:p w14:paraId="70DE4F85" w14:textId="77777777" w:rsidR="00200F4D" w:rsidRPr="00E5381D" w:rsidRDefault="00200F4D" w:rsidP="00120954">
            <w:pPr>
              <w:pStyle w:val="BodyTextIndent2"/>
              <w:ind w:firstLine="0"/>
              <w:jc w:val="center"/>
              <w:rPr>
                <w:rFonts w:ascii="Sylfaen" w:hAnsi="Sylfaen"/>
                <w:b/>
                <w:bCs/>
                <w:i/>
                <w:iCs/>
                <w:sz w:val="16"/>
                <w:szCs w:val="16"/>
                <w:lang w:val="es-ES"/>
              </w:rPr>
            </w:pPr>
            <w:proofErr w:type="spellStart"/>
            <w:r w:rsidRPr="00F869CC">
              <w:rPr>
                <w:rFonts w:ascii="Sylfaen" w:hAnsi="Sylfaen" w:cs="Sylfaen"/>
                <w:b/>
                <w:i/>
                <w:sz w:val="16"/>
                <w:szCs w:val="16"/>
                <w:lang w:val="es-ES"/>
              </w:rPr>
              <w:t>Требуемые</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типы</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лицензий</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Встав</w:t>
            </w:r>
            <w:proofErr w:type="spellEnd"/>
            <w:r>
              <w:rPr>
                <w:rFonts w:ascii="Sylfaen" w:hAnsi="Sylfaen" w:cs="Sylfaen"/>
                <w:b/>
                <w:i/>
                <w:sz w:val="16"/>
                <w:szCs w:val="16"/>
              </w:rPr>
              <w:t>к</w:t>
            </w:r>
            <w:r w:rsidRPr="00F869CC">
              <w:rPr>
                <w:rFonts w:ascii="Sylfaen" w:hAnsi="Sylfaen" w:cs="Sylfaen"/>
                <w:b/>
                <w:i/>
                <w:sz w:val="16"/>
                <w:szCs w:val="16"/>
                <w:lang w:val="es-ES"/>
              </w:rPr>
              <w:t>и</w:t>
            </w:r>
          </w:p>
        </w:tc>
      </w:tr>
      <w:tr w:rsidR="00200F4D" w:rsidRPr="00E5381D" w14:paraId="1CBCEA83" w14:textId="77777777" w:rsidTr="00120954">
        <w:tc>
          <w:tcPr>
            <w:tcW w:w="1611" w:type="dxa"/>
            <w:shd w:val="clear" w:color="auto" w:fill="999999"/>
          </w:tcPr>
          <w:p w14:paraId="06EE983A" w14:textId="77777777" w:rsidR="00200F4D" w:rsidRPr="00E5381D" w:rsidRDefault="00200F4D" w:rsidP="00120954">
            <w:pPr>
              <w:tabs>
                <w:tab w:val="left" w:pos="1134"/>
              </w:tabs>
              <w:jc w:val="center"/>
              <w:rPr>
                <w:rFonts w:ascii="Sylfaen" w:hAnsi="Sylfaen"/>
                <w:b/>
                <w:i/>
                <w:sz w:val="14"/>
                <w:lang w:val="es-ES"/>
              </w:rPr>
            </w:pPr>
            <w:r w:rsidRPr="00E5381D">
              <w:rPr>
                <w:rFonts w:ascii="Sylfaen" w:hAnsi="Sylfaen"/>
                <w:b/>
                <w:i/>
                <w:sz w:val="14"/>
                <w:lang w:val="es-ES"/>
              </w:rPr>
              <w:t>1</w:t>
            </w:r>
          </w:p>
        </w:tc>
        <w:tc>
          <w:tcPr>
            <w:tcW w:w="5193" w:type="dxa"/>
            <w:shd w:val="clear" w:color="auto" w:fill="999999"/>
          </w:tcPr>
          <w:p w14:paraId="0A529222" w14:textId="77777777" w:rsidR="00200F4D" w:rsidRPr="00E5381D" w:rsidRDefault="00200F4D" w:rsidP="00120954">
            <w:pPr>
              <w:tabs>
                <w:tab w:val="left" w:pos="1134"/>
              </w:tabs>
              <w:jc w:val="center"/>
              <w:rPr>
                <w:rFonts w:ascii="Sylfaen" w:hAnsi="Sylfaen"/>
                <w:b/>
                <w:i/>
                <w:sz w:val="14"/>
                <w:lang w:val="es-ES"/>
              </w:rPr>
            </w:pPr>
            <w:r w:rsidRPr="00E5381D">
              <w:rPr>
                <w:rFonts w:ascii="Sylfaen" w:hAnsi="Sylfaen"/>
                <w:b/>
                <w:i/>
                <w:sz w:val="14"/>
                <w:lang w:val="es-ES"/>
              </w:rPr>
              <w:t>2</w:t>
            </w:r>
          </w:p>
        </w:tc>
      </w:tr>
      <w:tr w:rsidR="00200F4D" w:rsidRPr="00E21101" w14:paraId="46509293" w14:textId="77777777" w:rsidTr="00120954">
        <w:tc>
          <w:tcPr>
            <w:tcW w:w="1611" w:type="dxa"/>
            <w:vAlign w:val="center"/>
          </w:tcPr>
          <w:p w14:paraId="167D53FF" w14:textId="77777777" w:rsidR="00200F4D" w:rsidRPr="00E5381D" w:rsidRDefault="00200F4D" w:rsidP="00120954">
            <w:pPr>
              <w:jc w:val="center"/>
              <w:rPr>
                <w:rFonts w:ascii="Sylfaen" w:hAnsi="Sylfaen"/>
                <w:i/>
                <w:sz w:val="16"/>
                <w:lang w:val="es-ES"/>
              </w:rPr>
            </w:pPr>
            <w:r w:rsidRPr="00E5381D">
              <w:rPr>
                <w:rFonts w:ascii="Sylfaen" w:hAnsi="Sylfaen"/>
                <w:i/>
                <w:sz w:val="16"/>
                <w:lang w:val="es-ES"/>
              </w:rPr>
              <w:t>1</w:t>
            </w:r>
          </w:p>
        </w:tc>
        <w:tc>
          <w:tcPr>
            <w:tcW w:w="5193" w:type="dxa"/>
            <w:vAlign w:val="center"/>
          </w:tcPr>
          <w:p w14:paraId="610C1E26" w14:textId="77777777" w:rsidR="00200F4D" w:rsidRPr="00F51B9F" w:rsidRDefault="00200F4D" w:rsidP="00120954">
            <w:pPr>
              <w:pStyle w:val="BodyTextIndent2"/>
              <w:spacing w:line="240" w:lineRule="auto"/>
              <w:ind w:firstLine="0"/>
              <w:jc w:val="left"/>
              <w:rPr>
                <w:rFonts w:ascii="Sylfaen" w:hAnsi="Sylfaen"/>
                <w:b/>
                <w:sz w:val="16"/>
              </w:rPr>
            </w:pPr>
            <w:r>
              <w:rPr>
                <w:rFonts w:ascii="Sylfaen" w:hAnsi="Sylfaen"/>
                <w:b/>
                <w:sz w:val="16"/>
              </w:rPr>
              <w:t xml:space="preserve">Проектные документации </w:t>
            </w:r>
            <w:r w:rsidRPr="00F869CC">
              <w:rPr>
                <w:rFonts w:ascii="Sylfaen" w:hAnsi="Sylfaen"/>
                <w:b/>
                <w:sz w:val="16"/>
                <w:lang w:val="hy-AM"/>
              </w:rPr>
              <w:t>жилых, общественных, промышленных зданий и сооружений</w:t>
            </w:r>
            <w:r>
              <w:rPr>
                <w:rFonts w:ascii="Sylfaen" w:hAnsi="Sylfaen"/>
                <w:b/>
                <w:sz w:val="16"/>
              </w:rPr>
              <w:t xml:space="preserve">: </w:t>
            </w:r>
          </w:p>
          <w:p w14:paraId="28ED80B5"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1.</w:t>
            </w:r>
            <w:r>
              <w:rPr>
                <w:rFonts w:ascii="Sylfaen" w:hAnsi="Sylfaen"/>
                <w:b/>
                <w:sz w:val="16"/>
              </w:rPr>
              <w:t>в</w:t>
            </w:r>
            <w:r w:rsidRPr="00F869CC">
              <w:rPr>
                <w:rFonts w:ascii="Sylfaen" w:hAnsi="Sylfaen"/>
                <w:b/>
                <w:sz w:val="16"/>
              </w:rPr>
              <w:t>нутренние и внешние сети</w:t>
            </w:r>
            <w:r>
              <w:rPr>
                <w:rFonts w:ascii="Sylfaen" w:hAnsi="Sylfaen"/>
                <w:b/>
                <w:sz w:val="16"/>
              </w:rPr>
              <w:t xml:space="preserve"> </w:t>
            </w:r>
            <w:r w:rsidRPr="00F869CC">
              <w:rPr>
                <w:rFonts w:ascii="Sylfaen" w:hAnsi="Sylfaen"/>
                <w:b/>
                <w:sz w:val="16"/>
              </w:rPr>
              <w:t>для водоснабжения и канализации</w:t>
            </w:r>
          </w:p>
          <w:p w14:paraId="3A6F5E9F"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2. Внутренние и внешние сети электропитания</w:t>
            </w:r>
          </w:p>
          <w:p w14:paraId="5D8DBC72"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3. Системы вентиляции, отопления и кондиционирования.</w:t>
            </w:r>
          </w:p>
          <w:p w14:paraId="21835495" w14:textId="77777777" w:rsidR="00200F4D" w:rsidRPr="00F51B9F" w:rsidRDefault="00200F4D" w:rsidP="00120954">
            <w:pPr>
              <w:pStyle w:val="BodyTextIndent2"/>
              <w:spacing w:line="240" w:lineRule="auto"/>
              <w:ind w:firstLine="0"/>
              <w:jc w:val="left"/>
              <w:rPr>
                <w:rFonts w:ascii="Sylfaen" w:hAnsi="Sylfaen"/>
                <w:i/>
                <w:sz w:val="18"/>
                <w:szCs w:val="18"/>
                <w:u w:val="single"/>
                <w:vertAlign w:val="subscript"/>
              </w:rPr>
            </w:pPr>
            <w:r w:rsidRPr="00435A29">
              <w:rPr>
                <w:rFonts w:ascii="Sylfaen" w:hAnsi="Sylfaen"/>
                <w:b/>
                <w:sz w:val="16"/>
              </w:rPr>
              <w:t xml:space="preserve">4. </w:t>
            </w:r>
            <w:r w:rsidRPr="00F51B9F">
              <w:rPr>
                <w:rFonts w:ascii="Sylfaen" w:hAnsi="Sylfaen"/>
                <w:b/>
                <w:sz w:val="16"/>
              </w:rPr>
              <w:t>Телекоммуникационные и сигнальные системы для проектирования объектов связи.</w:t>
            </w:r>
          </w:p>
        </w:tc>
      </w:tr>
    </w:tbl>
    <w:p w14:paraId="1C13DEF5" w14:textId="77777777" w:rsidR="00200F4D" w:rsidRPr="00F869CC" w:rsidRDefault="00200F4D" w:rsidP="00200F4D">
      <w:pPr>
        <w:widowControl w:val="0"/>
        <w:spacing w:line="360" w:lineRule="auto"/>
        <w:ind w:firstLine="375"/>
        <w:jc w:val="both"/>
        <w:rPr>
          <w:rFonts w:ascii="Sylfaen" w:hAnsi="Sylfaen"/>
          <w:lang w:val="es-ES"/>
        </w:rPr>
      </w:pPr>
    </w:p>
    <w:p w14:paraId="415D1068" w14:textId="3ACA2F0A" w:rsidR="00200F4D" w:rsidRPr="00207406" w:rsidRDefault="00200F4D" w:rsidP="00200F4D">
      <w:pPr>
        <w:pStyle w:val="BodyTextIndent2"/>
        <w:widowControl w:val="0"/>
        <w:numPr>
          <w:ilvl w:val="0"/>
          <w:numId w:val="34"/>
        </w:numPr>
        <w:jc w:val="left"/>
        <w:rPr>
          <w:rFonts w:ascii="Sylfaen" w:hAnsi="Sylfaen"/>
          <w:b/>
          <w:sz w:val="22"/>
        </w:rPr>
      </w:pPr>
      <w:r w:rsidRPr="007B29D3">
        <w:rPr>
          <w:rFonts w:ascii="Sylfaen" w:hAnsi="Sylfaen"/>
          <w:b/>
          <w:sz w:val="22"/>
        </w:rPr>
        <w:t>Минимальные требования</w:t>
      </w:r>
      <w:r>
        <w:rPr>
          <w:rFonts w:ascii="Sylfaen" w:hAnsi="Sylfaen"/>
          <w:b/>
          <w:sz w:val="22"/>
        </w:rPr>
        <w:t xml:space="preserve"> трудового опыта (с 20</w:t>
      </w:r>
      <w:r w:rsidRPr="00435A29">
        <w:rPr>
          <w:rFonts w:ascii="Sylfaen" w:hAnsi="Sylfaen"/>
          <w:b/>
          <w:sz w:val="22"/>
        </w:rPr>
        <w:t>2</w:t>
      </w:r>
      <w:r w:rsidR="00EB5E5C" w:rsidRPr="00D837A7">
        <w:rPr>
          <w:rFonts w:ascii="Sylfaen" w:hAnsi="Sylfaen"/>
          <w:b/>
          <w:sz w:val="22"/>
        </w:rPr>
        <w:t>1</w:t>
      </w:r>
      <w:r>
        <w:rPr>
          <w:rFonts w:ascii="Sylfaen" w:hAnsi="Sylfaen"/>
          <w:b/>
          <w:sz w:val="22"/>
        </w:rPr>
        <w:t>г.  до 20</w:t>
      </w:r>
      <w:r w:rsidRPr="00435A29">
        <w:rPr>
          <w:rFonts w:ascii="Sylfaen" w:hAnsi="Sylfaen"/>
          <w:b/>
          <w:sz w:val="22"/>
        </w:rPr>
        <w:t>2</w:t>
      </w:r>
      <w:r w:rsidR="00EB5E5C">
        <w:rPr>
          <w:rFonts w:ascii="Sylfaen" w:hAnsi="Sylfaen"/>
          <w:b/>
          <w:sz w:val="22"/>
          <w:lang w:val="en-US"/>
        </w:rPr>
        <w:t>4</w:t>
      </w:r>
      <w:r>
        <w:rPr>
          <w:rFonts w:ascii="Sylfaen" w:hAnsi="Sylfaen"/>
          <w:b/>
          <w:sz w:val="22"/>
        </w:rPr>
        <w:t>г. )</w:t>
      </w:r>
      <w:r>
        <w:rPr>
          <w:rFonts w:ascii="Sylfaen" w:hAnsi="Sylfaen"/>
          <w:b/>
          <w:sz w:val="22"/>
          <w:lang w:val="hy-AM"/>
        </w:rPr>
        <w:t xml:space="preserve">՝ </w:t>
      </w:r>
      <w:r w:rsidRPr="00435A29">
        <w:rPr>
          <w:rFonts w:ascii="Sylfaen" w:hAnsi="Sylfaen"/>
          <w:b/>
          <w:sz w:val="22"/>
        </w:rPr>
        <w:t>3</w:t>
      </w:r>
      <w:r w:rsidRPr="00207406">
        <w:rPr>
          <w:rFonts w:ascii="Sylfaen" w:hAnsi="Sylfaen"/>
          <w:b/>
          <w:sz w:val="22"/>
          <w:lang w:val="hy-AM"/>
        </w:rPr>
        <w:t xml:space="preserve">0 </w:t>
      </w:r>
      <w:r w:rsidRPr="00207406">
        <w:rPr>
          <w:rFonts w:ascii="Sylfaen" w:hAnsi="Sylfaen"/>
          <w:b/>
          <w:sz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11"/>
        <w:gridCol w:w="1211"/>
        <w:gridCol w:w="2422"/>
        <w:gridCol w:w="3797"/>
      </w:tblGrid>
      <w:tr w:rsidR="00200F4D" w:rsidRPr="00207406" w14:paraId="218FE28F" w14:textId="77777777" w:rsidTr="00200F4D">
        <w:tc>
          <w:tcPr>
            <w:tcW w:w="5000" w:type="pct"/>
            <w:gridSpan w:val="5"/>
            <w:vAlign w:val="center"/>
          </w:tcPr>
          <w:p w14:paraId="2A4B307D" w14:textId="77777777" w:rsidR="00200F4D" w:rsidRPr="00207406" w:rsidRDefault="00200F4D" w:rsidP="00120954">
            <w:pPr>
              <w:jc w:val="center"/>
              <w:rPr>
                <w:rFonts w:ascii="Sylfaen" w:hAnsi="Sylfaen" w:cs="Arial"/>
                <w:lang w:val="hy-AM"/>
              </w:rPr>
            </w:pPr>
            <w:r w:rsidRPr="00207406">
              <w:rPr>
                <w:rFonts w:ascii="Sylfaen" w:hAnsi="Sylfaen" w:cs="Sylfaen"/>
              </w:rPr>
              <w:t>Контракты</w:t>
            </w:r>
            <w:r w:rsidRPr="00207406">
              <w:rPr>
                <w:rFonts w:ascii="Sylfaen" w:hAnsi="Sylfaen" w:cs="Sylfaen"/>
                <w:lang w:val="hy-AM"/>
              </w:rPr>
              <w:t xml:space="preserve">* </w:t>
            </w:r>
          </w:p>
        </w:tc>
      </w:tr>
      <w:tr w:rsidR="00200F4D" w:rsidRPr="00E21101" w14:paraId="3D2F68BF" w14:textId="77777777" w:rsidTr="00200F4D">
        <w:tc>
          <w:tcPr>
            <w:tcW w:w="5000" w:type="pct"/>
            <w:gridSpan w:val="5"/>
            <w:vAlign w:val="center"/>
          </w:tcPr>
          <w:p w14:paraId="27F355CD" w14:textId="456C222C" w:rsidR="00200F4D" w:rsidRPr="00435A29" w:rsidRDefault="00200F4D" w:rsidP="00120954">
            <w:pPr>
              <w:jc w:val="center"/>
              <w:rPr>
                <w:rFonts w:ascii="Sylfaen" w:hAnsi="Sylfaen" w:cs="Sylfaen"/>
              </w:rPr>
            </w:pPr>
            <w:r w:rsidRPr="00435A29">
              <w:rPr>
                <w:rFonts w:ascii="Sylfaen" w:hAnsi="Sylfaen" w:cs="Sylfaen"/>
              </w:rPr>
              <w:t xml:space="preserve">строительство аналогичных общественных зданий </w:t>
            </w:r>
            <w:r w:rsidR="00345DDD">
              <w:rPr>
                <w:rFonts w:ascii="Sylfaen" w:hAnsi="Sylfaen" w:cs="Sylfaen"/>
              </w:rPr>
              <w:t>–</w:t>
            </w:r>
            <w:r w:rsidRPr="00435A29">
              <w:rPr>
                <w:rFonts w:ascii="Sylfaen" w:hAnsi="Sylfaen" w:cs="Sylfaen"/>
              </w:rPr>
              <w:t xml:space="preserve"> проектирование</w:t>
            </w:r>
          </w:p>
        </w:tc>
      </w:tr>
      <w:tr w:rsidR="00200F4D" w:rsidRPr="00E21101" w14:paraId="11487548" w14:textId="77777777" w:rsidTr="00200F4D">
        <w:tc>
          <w:tcPr>
            <w:tcW w:w="348" w:type="pct"/>
          </w:tcPr>
          <w:p w14:paraId="5ED247F8" w14:textId="77777777" w:rsidR="00200F4D" w:rsidRPr="007B29D3" w:rsidRDefault="00200F4D" w:rsidP="00120954">
            <w:pPr>
              <w:jc w:val="center"/>
              <w:rPr>
                <w:rFonts w:ascii="Sylfaen" w:hAnsi="Sylfaen" w:cs="Arial Armenian"/>
                <w:sz w:val="20"/>
                <w:lang w:val="hy-AM"/>
              </w:rPr>
            </w:pPr>
            <w:r w:rsidRPr="007B29D3">
              <w:rPr>
                <w:rFonts w:ascii="Sylfaen" w:hAnsi="Sylfaen" w:cs="Arial Armenian"/>
                <w:sz w:val="20"/>
              </w:rPr>
              <w:t>N</w:t>
            </w:r>
            <w:r w:rsidRPr="007B29D3">
              <w:rPr>
                <w:rFonts w:ascii="Sylfaen" w:hAnsi="Sylfaen" w:cs="Arial Armenian"/>
                <w:sz w:val="20"/>
                <w:lang w:val="hy-AM"/>
              </w:rPr>
              <w:t>**</w:t>
            </w:r>
          </w:p>
        </w:tc>
        <w:tc>
          <w:tcPr>
            <w:tcW w:w="652" w:type="pct"/>
          </w:tcPr>
          <w:p w14:paraId="441FD41A" w14:textId="77777777" w:rsidR="00200F4D" w:rsidRPr="007B29D3" w:rsidRDefault="00200F4D" w:rsidP="00120954">
            <w:pPr>
              <w:jc w:val="center"/>
              <w:rPr>
                <w:rFonts w:ascii="Sylfaen" w:hAnsi="Sylfaen" w:cs="Arial Armenian"/>
                <w:sz w:val="20"/>
              </w:rPr>
            </w:pPr>
            <w:r w:rsidRPr="007B29D3">
              <w:rPr>
                <w:rFonts w:ascii="Sylfaen" w:hAnsi="Sylfaen" w:cs="Sylfaen"/>
                <w:sz w:val="20"/>
              </w:rPr>
              <w:t>Год</w:t>
            </w:r>
          </w:p>
        </w:tc>
        <w:tc>
          <w:tcPr>
            <w:tcW w:w="652" w:type="pct"/>
          </w:tcPr>
          <w:p w14:paraId="1418CF93" w14:textId="77777777" w:rsidR="00200F4D" w:rsidRPr="007B29D3" w:rsidRDefault="00200F4D" w:rsidP="00120954">
            <w:pPr>
              <w:jc w:val="center"/>
              <w:rPr>
                <w:rFonts w:ascii="Sylfaen" w:hAnsi="Sylfaen" w:cs="Arial Armenian"/>
                <w:sz w:val="20"/>
              </w:rPr>
            </w:pPr>
            <w:r w:rsidRPr="007B29D3">
              <w:rPr>
                <w:rFonts w:ascii="Sylfaen" w:hAnsi="Sylfaen" w:cs="Sylfaen"/>
                <w:sz w:val="20"/>
              </w:rPr>
              <w:t>Сумма</w:t>
            </w:r>
          </w:p>
        </w:tc>
        <w:tc>
          <w:tcPr>
            <w:tcW w:w="1304" w:type="pct"/>
          </w:tcPr>
          <w:p w14:paraId="16E003FC" w14:textId="77777777" w:rsidR="00200F4D" w:rsidRPr="007B29D3" w:rsidRDefault="00200F4D" w:rsidP="00120954">
            <w:pPr>
              <w:jc w:val="center"/>
              <w:rPr>
                <w:rFonts w:ascii="Sylfaen" w:hAnsi="Sylfaen" w:cs="Arial"/>
                <w:sz w:val="20"/>
              </w:rPr>
            </w:pPr>
            <w:r w:rsidRPr="007B29D3">
              <w:rPr>
                <w:rFonts w:ascii="Sylfaen" w:hAnsi="Sylfaen" w:cs="Sylfaen"/>
                <w:sz w:val="20"/>
              </w:rPr>
              <w:t xml:space="preserve">Наименование </w:t>
            </w:r>
          </w:p>
        </w:tc>
        <w:tc>
          <w:tcPr>
            <w:tcW w:w="2043" w:type="pct"/>
            <w:vAlign w:val="center"/>
          </w:tcPr>
          <w:p w14:paraId="2B059C43" w14:textId="08903480" w:rsidR="00200F4D" w:rsidRPr="007B29D3" w:rsidRDefault="00200F4D" w:rsidP="00120954">
            <w:pPr>
              <w:jc w:val="center"/>
              <w:rPr>
                <w:rFonts w:ascii="Sylfaen" w:hAnsi="Sylfaen" w:cs="Sylfaen"/>
                <w:sz w:val="20"/>
              </w:rPr>
            </w:pPr>
            <w:r w:rsidRPr="007B29D3">
              <w:rPr>
                <w:rFonts w:ascii="Sylfaen" w:hAnsi="Sylfaen" w:cs="Sylfaen"/>
                <w:sz w:val="20"/>
              </w:rPr>
              <w:t>Контактные данные заказчика</w:t>
            </w:r>
            <w:r w:rsidRPr="007B29D3">
              <w:rPr>
                <w:rFonts w:ascii="Sylfaen" w:hAnsi="Sylfaen" w:cs="Sylfaen"/>
                <w:sz w:val="20"/>
                <w:lang w:val="hy-AM"/>
              </w:rPr>
              <w:t xml:space="preserve">՝ </w:t>
            </w:r>
            <w:r w:rsidRPr="007B29D3">
              <w:rPr>
                <w:rFonts w:ascii="Sylfaen" w:hAnsi="Sylfaen" w:cs="Sylfaen"/>
                <w:sz w:val="20"/>
              </w:rPr>
              <w:t xml:space="preserve">номер </w:t>
            </w:r>
            <w:r w:rsidRPr="007B29D3">
              <w:rPr>
                <w:rFonts w:ascii="Sylfaen" w:hAnsi="Sylfaen" w:cs="Sylfaen"/>
                <w:sz w:val="20"/>
              </w:rPr>
              <w:lastRenderedPageBreak/>
              <w:t xml:space="preserve">телефона, эл. </w:t>
            </w:r>
            <w:r w:rsidR="00345DDD" w:rsidRPr="007B29D3">
              <w:rPr>
                <w:rFonts w:ascii="Sylfaen" w:hAnsi="Sylfaen" w:cs="Sylfaen"/>
                <w:sz w:val="20"/>
              </w:rPr>
              <w:t>П</w:t>
            </w:r>
            <w:r w:rsidRPr="007B29D3">
              <w:rPr>
                <w:rFonts w:ascii="Sylfaen" w:hAnsi="Sylfaen" w:cs="Sylfaen"/>
                <w:sz w:val="20"/>
              </w:rPr>
              <w:t>очта</w:t>
            </w:r>
          </w:p>
        </w:tc>
      </w:tr>
      <w:tr w:rsidR="00200F4D" w:rsidRPr="00E21101" w14:paraId="46DB054A" w14:textId="77777777" w:rsidTr="00200F4D">
        <w:tc>
          <w:tcPr>
            <w:tcW w:w="348" w:type="pct"/>
            <w:vAlign w:val="center"/>
          </w:tcPr>
          <w:p w14:paraId="23C814D0" w14:textId="77777777" w:rsidR="00200F4D" w:rsidRPr="007B29D3" w:rsidRDefault="00200F4D" w:rsidP="00120954">
            <w:pPr>
              <w:rPr>
                <w:rFonts w:ascii="Sylfaen" w:hAnsi="Sylfaen"/>
                <w:color w:val="000000"/>
                <w:lang w:val="hy-AM"/>
              </w:rPr>
            </w:pPr>
          </w:p>
        </w:tc>
        <w:tc>
          <w:tcPr>
            <w:tcW w:w="652" w:type="pct"/>
            <w:vAlign w:val="center"/>
          </w:tcPr>
          <w:p w14:paraId="4DD3383E" w14:textId="77777777" w:rsidR="00200F4D" w:rsidRPr="007B29D3" w:rsidRDefault="00200F4D" w:rsidP="00120954">
            <w:pPr>
              <w:rPr>
                <w:rFonts w:ascii="Sylfaen" w:hAnsi="Sylfaen"/>
                <w:color w:val="000000"/>
                <w:lang w:val="hy-AM"/>
              </w:rPr>
            </w:pPr>
          </w:p>
        </w:tc>
        <w:tc>
          <w:tcPr>
            <w:tcW w:w="652" w:type="pct"/>
            <w:vAlign w:val="center"/>
          </w:tcPr>
          <w:p w14:paraId="3B2183B5" w14:textId="77777777" w:rsidR="00200F4D" w:rsidRPr="007B29D3" w:rsidRDefault="00200F4D" w:rsidP="00120954">
            <w:pPr>
              <w:rPr>
                <w:rFonts w:ascii="Sylfaen" w:hAnsi="Sylfaen"/>
                <w:color w:val="000000"/>
                <w:lang w:val="hy-AM"/>
              </w:rPr>
            </w:pPr>
          </w:p>
        </w:tc>
        <w:tc>
          <w:tcPr>
            <w:tcW w:w="1304" w:type="pct"/>
            <w:shd w:val="clear" w:color="auto" w:fill="auto"/>
            <w:vAlign w:val="center"/>
          </w:tcPr>
          <w:p w14:paraId="0FC680C9"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4D47642E" w14:textId="77777777" w:rsidR="00200F4D" w:rsidRPr="007B29D3" w:rsidRDefault="00200F4D" w:rsidP="00120954">
            <w:pPr>
              <w:ind w:firstLine="567"/>
              <w:jc w:val="center"/>
              <w:rPr>
                <w:rFonts w:ascii="Sylfaen" w:hAnsi="Sylfaen" w:cs="Arial Armenian"/>
                <w:lang w:val="hy-AM"/>
              </w:rPr>
            </w:pPr>
          </w:p>
        </w:tc>
      </w:tr>
      <w:tr w:rsidR="00200F4D" w:rsidRPr="00E21101" w14:paraId="7C384C6A" w14:textId="77777777" w:rsidTr="00200F4D">
        <w:tc>
          <w:tcPr>
            <w:tcW w:w="348" w:type="pct"/>
            <w:vAlign w:val="center"/>
          </w:tcPr>
          <w:p w14:paraId="5B66B3C9" w14:textId="77777777" w:rsidR="00200F4D" w:rsidRPr="007B29D3" w:rsidRDefault="00200F4D" w:rsidP="00120954">
            <w:pPr>
              <w:rPr>
                <w:rFonts w:ascii="Sylfaen" w:hAnsi="Sylfaen"/>
                <w:color w:val="000000"/>
                <w:lang w:val="hy-AM"/>
              </w:rPr>
            </w:pPr>
          </w:p>
        </w:tc>
        <w:tc>
          <w:tcPr>
            <w:tcW w:w="652" w:type="pct"/>
            <w:vAlign w:val="center"/>
          </w:tcPr>
          <w:p w14:paraId="0E0BFFF0" w14:textId="77777777" w:rsidR="00200F4D" w:rsidRPr="007B29D3" w:rsidRDefault="00200F4D" w:rsidP="00120954">
            <w:pPr>
              <w:rPr>
                <w:rFonts w:ascii="Sylfaen" w:hAnsi="Sylfaen"/>
                <w:color w:val="000000"/>
                <w:lang w:val="hy-AM"/>
              </w:rPr>
            </w:pPr>
          </w:p>
        </w:tc>
        <w:tc>
          <w:tcPr>
            <w:tcW w:w="652" w:type="pct"/>
            <w:vAlign w:val="center"/>
          </w:tcPr>
          <w:p w14:paraId="7D664C76" w14:textId="77777777" w:rsidR="00200F4D" w:rsidRPr="007B29D3" w:rsidRDefault="00200F4D" w:rsidP="00120954">
            <w:pPr>
              <w:rPr>
                <w:rFonts w:ascii="Sylfaen" w:hAnsi="Sylfaen"/>
                <w:color w:val="000000"/>
                <w:lang w:val="hy-AM"/>
              </w:rPr>
            </w:pPr>
          </w:p>
        </w:tc>
        <w:tc>
          <w:tcPr>
            <w:tcW w:w="1304" w:type="pct"/>
            <w:shd w:val="clear" w:color="auto" w:fill="auto"/>
            <w:vAlign w:val="center"/>
          </w:tcPr>
          <w:p w14:paraId="5890467F"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31ED6B40" w14:textId="77777777" w:rsidR="00200F4D" w:rsidRPr="007B29D3" w:rsidRDefault="00200F4D" w:rsidP="00120954">
            <w:pPr>
              <w:ind w:firstLine="567"/>
              <w:jc w:val="center"/>
              <w:rPr>
                <w:rFonts w:ascii="Sylfaen" w:hAnsi="Sylfaen" w:cs="Arial Armenian"/>
                <w:lang w:val="hy-AM"/>
              </w:rPr>
            </w:pPr>
          </w:p>
        </w:tc>
      </w:tr>
      <w:tr w:rsidR="00200F4D" w:rsidRPr="00E21101" w14:paraId="76009A4A" w14:textId="77777777" w:rsidTr="00200F4D">
        <w:tc>
          <w:tcPr>
            <w:tcW w:w="348" w:type="pct"/>
            <w:vAlign w:val="center"/>
          </w:tcPr>
          <w:p w14:paraId="16D87A5E" w14:textId="77777777" w:rsidR="00200F4D" w:rsidRPr="007B29D3" w:rsidRDefault="00200F4D" w:rsidP="00120954">
            <w:pPr>
              <w:rPr>
                <w:rFonts w:ascii="Sylfaen" w:hAnsi="Sylfaen"/>
                <w:color w:val="000000"/>
                <w:highlight w:val="yellow"/>
                <w:lang w:val="hy-AM"/>
              </w:rPr>
            </w:pPr>
          </w:p>
        </w:tc>
        <w:tc>
          <w:tcPr>
            <w:tcW w:w="652" w:type="pct"/>
            <w:vAlign w:val="center"/>
          </w:tcPr>
          <w:p w14:paraId="09DB255E" w14:textId="77777777" w:rsidR="00200F4D" w:rsidRPr="007B29D3" w:rsidRDefault="00200F4D" w:rsidP="00120954">
            <w:pPr>
              <w:rPr>
                <w:rFonts w:ascii="Sylfaen" w:hAnsi="Sylfaen"/>
                <w:color w:val="000000"/>
                <w:highlight w:val="yellow"/>
                <w:lang w:val="hy-AM"/>
              </w:rPr>
            </w:pPr>
          </w:p>
        </w:tc>
        <w:tc>
          <w:tcPr>
            <w:tcW w:w="652" w:type="pct"/>
            <w:vAlign w:val="center"/>
          </w:tcPr>
          <w:p w14:paraId="373549FC" w14:textId="77777777" w:rsidR="00200F4D" w:rsidRPr="007B29D3" w:rsidRDefault="00200F4D" w:rsidP="00120954">
            <w:pPr>
              <w:rPr>
                <w:rFonts w:ascii="Sylfaen" w:hAnsi="Sylfaen"/>
                <w:color w:val="000000"/>
                <w:highlight w:val="yellow"/>
                <w:lang w:val="hy-AM"/>
              </w:rPr>
            </w:pPr>
          </w:p>
        </w:tc>
        <w:tc>
          <w:tcPr>
            <w:tcW w:w="1304" w:type="pct"/>
            <w:shd w:val="clear" w:color="auto" w:fill="auto"/>
            <w:vAlign w:val="center"/>
          </w:tcPr>
          <w:p w14:paraId="1264234A"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26AA8016"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15402A8F" w14:textId="77777777" w:rsidTr="00200F4D">
        <w:tc>
          <w:tcPr>
            <w:tcW w:w="348" w:type="pct"/>
            <w:vAlign w:val="center"/>
          </w:tcPr>
          <w:p w14:paraId="102C01F8" w14:textId="77777777" w:rsidR="00200F4D" w:rsidRPr="007B29D3" w:rsidRDefault="00200F4D" w:rsidP="00120954">
            <w:pPr>
              <w:rPr>
                <w:rFonts w:ascii="Sylfaen" w:hAnsi="Sylfaen"/>
                <w:color w:val="000000"/>
                <w:highlight w:val="yellow"/>
                <w:lang w:val="hy-AM"/>
              </w:rPr>
            </w:pPr>
          </w:p>
        </w:tc>
        <w:tc>
          <w:tcPr>
            <w:tcW w:w="652" w:type="pct"/>
            <w:vAlign w:val="center"/>
          </w:tcPr>
          <w:p w14:paraId="03544EF4" w14:textId="77777777" w:rsidR="00200F4D" w:rsidRPr="007B29D3" w:rsidRDefault="00200F4D" w:rsidP="00120954">
            <w:pPr>
              <w:rPr>
                <w:rFonts w:ascii="Sylfaen" w:hAnsi="Sylfaen"/>
                <w:color w:val="000000"/>
                <w:highlight w:val="yellow"/>
                <w:lang w:val="hy-AM"/>
              </w:rPr>
            </w:pPr>
          </w:p>
        </w:tc>
        <w:tc>
          <w:tcPr>
            <w:tcW w:w="652" w:type="pct"/>
            <w:vAlign w:val="center"/>
          </w:tcPr>
          <w:p w14:paraId="5465A189" w14:textId="77777777" w:rsidR="00200F4D" w:rsidRPr="007B29D3" w:rsidRDefault="00200F4D" w:rsidP="00120954">
            <w:pPr>
              <w:rPr>
                <w:rFonts w:ascii="Sylfaen" w:hAnsi="Sylfaen"/>
                <w:color w:val="000000"/>
                <w:highlight w:val="yellow"/>
                <w:lang w:val="hy-AM"/>
              </w:rPr>
            </w:pPr>
          </w:p>
        </w:tc>
        <w:tc>
          <w:tcPr>
            <w:tcW w:w="1304" w:type="pct"/>
            <w:shd w:val="clear" w:color="auto" w:fill="auto"/>
            <w:vAlign w:val="center"/>
          </w:tcPr>
          <w:p w14:paraId="59F2D5C5"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53FFBE9B"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6B1C218B" w14:textId="77777777" w:rsidTr="00200F4D">
        <w:tc>
          <w:tcPr>
            <w:tcW w:w="348" w:type="pct"/>
            <w:vAlign w:val="center"/>
          </w:tcPr>
          <w:p w14:paraId="59AD7927"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6F0DB8C3"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7C760ABF" w14:textId="77777777" w:rsidR="00200F4D" w:rsidRPr="007B29D3" w:rsidRDefault="00200F4D" w:rsidP="00120954">
            <w:pPr>
              <w:rPr>
                <w:rFonts w:ascii="Sylfaen" w:hAnsi="Sylfaen" w:cs="Sylfaen"/>
                <w:color w:val="000000"/>
                <w:highlight w:val="yellow"/>
                <w:lang w:val="hy-AM"/>
              </w:rPr>
            </w:pPr>
          </w:p>
        </w:tc>
        <w:tc>
          <w:tcPr>
            <w:tcW w:w="1304" w:type="pct"/>
            <w:shd w:val="clear" w:color="auto" w:fill="auto"/>
            <w:vAlign w:val="center"/>
          </w:tcPr>
          <w:p w14:paraId="57872F9B"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783A2EA3"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17E3DACD" w14:textId="77777777" w:rsidTr="00200F4D">
        <w:tc>
          <w:tcPr>
            <w:tcW w:w="348" w:type="pct"/>
            <w:vAlign w:val="center"/>
          </w:tcPr>
          <w:p w14:paraId="313FB4ED"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740CC36F"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28B26346" w14:textId="77777777" w:rsidR="00200F4D" w:rsidRPr="007B29D3" w:rsidRDefault="00200F4D" w:rsidP="00120954">
            <w:pPr>
              <w:rPr>
                <w:rFonts w:ascii="Sylfaen" w:hAnsi="Sylfaen" w:cs="Sylfaen"/>
                <w:color w:val="000000"/>
                <w:highlight w:val="yellow"/>
                <w:lang w:val="hy-AM"/>
              </w:rPr>
            </w:pPr>
          </w:p>
        </w:tc>
        <w:tc>
          <w:tcPr>
            <w:tcW w:w="1304" w:type="pct"/>
            <w:shd w:val="clear" w:color="auto" w:fill="auto"/>
            <w:vAlign w:val="center"/>
          </w:tcPr>
          <w:p w14:paraId="5E974846"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6CBC8915" w14:textId="77777777" w:rsidR="00200F4D" w:rsidRPr="007B29D3" w:rsidRDefault="00200F4D" w:rsidP="00120954">
            <w:pPr>
              <w:ind w:firstLine="567"/>
              <w:jc w:val="center"/>
              <w:rPr>
                <w:rFonts w:ascii="Sylfaen" w:hAnsi="Sylfaen" w:cs="Arial Armenian"/>
                <w:lang w:val="hy-AM"/>
              </w:rPr>
            </w:pPr>
          </w:p>
        </w:tc>
      </w:tr>
    </w:tbl>
    <w:p w14:paraId="1B4D9ACE" w14:textId="77777777" w:rsidR="00EC799F" w:rsidRPr="009A1611" w:rsidRDefault="00200F4D" w:rsidP="00EC799F">
      <w:pPr>
        <w:widowControl w:val="0"/>
        <w:ind w:firstLine="375"/>
        <w:jc w:val="both"/>
        <w:rPr>
          <w:rFonts w:ascii="Sylfaen" w:hAnsi="Sylfaen"/>
        </w:rPr>
      </w:pPr>
      <w:r w:rsidRPr="00FC6942">
        <w:rPr>
          <w:rFonts w:ascii="Sylfaen" w:hAnsi="Sylfaen"/>
          <w:lang w:val="hy-AM"/>
        </w:rPr>
        <w:t>*В ходе оценки, при необходимости, Клиент может запросить копии предоставленных договоров. **Критерии оценки: участник должен надлежащим образом реализовать хотя бы один аналогичный контракт в течение года подачи заявки и трех предшествующих ему лет. Ранее исполненный договор (или договоры) оценивается (или оценивается) аналогично, если объем работ (или общий объем), предусмотренных по нему (ним), в денежном выражении не менее суммы сметной цены в пределах рамках этой процедуры. При этом объем работ, выполняемых в рамках хотя бы одного договора, не должен быть менее пятидесяти процентов от сметной цены в рамках данной процедуры.</w:t>
      </w:r>
      <w:r>
        <w:rPr>
          <w:rFonts w:ascii="Sylfaen" w:hAnsi="Sylfaen"/>
          <w:lang w:val="hy-AM"/>
        </w:rPr>
        <w:t xml:space="preserve"> </w:t>
      </w:r>
      <w:r w:rsidR="00EC799F" w:rsidRPr="009A1611">
        <w:rPr>
          <w:rFonts w:ascii="Sylfaen" w:hAnsi="Sylfaen"/>
          <w:lang w:val="hy-AM"/>
        </w:rPr>
        <w:t>Участник должен иметь опыт</w:t>
      </w:r>
      <w:r w:rsidR="00EC799F">
        <w:rPr>
          <w:rFonts w:ascii="Sylfaen" w:hAnsi="Sylfaen"/>
          <w:lang w:val="hy-AM"/>
        </w:rPr>
        <w:t xml:space="preserve"> </w:t>
      </w:r>
      <w:r w:rsidR="00EC799F" w:rsidRPr="00435A29">
        <w:rPr>
          <w:rFonts w:ascii="Sylfaen" w:hAnsi="Sylfaen"/>
          <w:b/>
          <w:lang w:val="hy-AM"/>
        </w:rPr>
        <w:t>Консультационны</w:t>
      </w:r>
      <w:r w:rsidR="00EC799F">
        <w:rPr>
          <w:rFonts w:ascii="Sylfaen" w:hAnsi="Sylfaen"/>
          <w:b/>
        </w:rPr>
        <w:t>х</w:t>
      </w:r>
      <w:r w:rsidR="00EC799F" w:rsidRPr="00435A29">
        <w:rPr>
          <w:rFonts w:ascii="Sylfaen" w:hAnsi="Sylfaen"/>
          <w:b/>
          <w:lang w:val="hy-AM"/>
        </w:rPr>
        <w:t xml:space="preserve"> услуг по разработке проектно-сметной документации</w:t>
      </w:r>
      <w:r w:rsidR="00EC799F" w:rsidRPr="009A1611">
        <w:rPr>
          <w:rFonts w:ascii="Sylfaen" w:hAnsi="Sylfaen"/>
          <w:lang w:val="hy-AM"/>
        </w:rPr>
        <w:t xml:space="preserve"> построения футбольной инфраструктуры.</w:t>
      </w:r>
    </w:p>
    <w:p w14:paraId="0B388A62" w14:textId="77777777" w:rsidR="00200F4D" w:rsidRPr="00EC799F" w:rsidRDefault="00200F4D" w:rsidP="00200F4D">
      <w:pPr>
        <w:widowControl w:val="0"/>
        <w:ind w:firstLine="375"/>
        <w:jc w:val="both"/>
        <w:rPr>
          <w:rFonts w:ascii="Sylfaen" w:hAnsi="Sylfaen"/>
        </w:rPr>
      </w:pPr>
    </w:p>
    <w:p w14:paraId="13219843" w14:textId="77777777" w:rsidR="00200F4D" w:rsidRPr="00FC6942" w:rsidRDefault="00200F4D" w:rsidP="00200F4D">
      <w:pPr>
        <w:pStyle w:val="ListParagraph"/>
        <w:numPr>
          <w:ilvl w:val="0"/>
          <w:numId w:val="34"/>
        </w:numPr>
        <w:ind w:left="630"/>
        <w:contextualSpacing/>
        <w:rPr>
          <w:rFonts w:ascii="Sylfaen" w:hAnsi="Sylfaen"/>
          <w:b/>
          <w:szCs w:val="20"/>
        </w:rPr>
      </w:pPr>
      <w:r w:rsidRPr="00FC6942">
        <w:rPr>
          <w:rFonts w:ascii="Sylfaen" w:hAnsi="Sylfaen"/>
          <w:b/>
          <w:szCs w:val="20"/>
        </w:rPr>
        <w:t>ТЕХНИЧЕСКОЕ ПРЕДЛОЖЕНИЕ (ТП) Эскизный проект, вес: 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8379"/>
      </w:tblGrid>
      <w:tr w:rsidR="00200F4D" w:rsidRPr="00E21101" w14:paraId="5198A8E6" w14:textId="77777777" w:rsidTr="00200F4D">
        <w:trPr>
          <w:trHeight w:val="1708"/>
        </w:trPr>
        <w:tc>
          <w:tcPr>
            <w:tcW w:w="489" w:type="pct"/>
            <w:vAlign w:val="center"/>
          </w:tcPr>
          <w:p w14:paraId="0ADB00D5" w14:textId="77777777" w:rsidR="00200F4D" w:rsidRPr="007544AB" w:rsidRDefault="00200F4D" w:rsidP="00120954">
            <w:pPr>
              <w:jc w:val="center"/>
              <w:rPr>
                <w:rFonts w:ascii="GHEA Grapalat" w:hAnsi="GHEA Grapalat"/>
                <w:sz w:val="18"/>
                <w:szCs w:val="18"/>
              </w:rPr>
            </w:pPr>
            <w:r w:rsidRPr="007544AB">
              <w:rPr>
                <w:rFonts w:ascii="GHEA Grapalat" w:hAnsi="GHEA Grapalat"/>
                <w:sz w:val="18"/>
                <w:szCs w:val="18"/>
              </w:rPr>
              <w:t>5.1</w:t>
            </w:r>
          </w:p>
        </w:tc>
        <w:tc>
          <w:tcPr>
            <w:tcW w:w="4511" w:type="pct"/>
            <w:shd w:val="clear" w:color="auto" w:fill="auto"/>
            <w:vAlign w:val="center"/>
          </w:tcPr>
          <w:p w14:paraId="195151A1" w14:textId="77777777" w:rsidR="00D74950" w:rsidRPr="00401967" w:rsidRDefault="00D74950" w:rsidP="00D74950">
            <w:pPr>
              <w:rPr>
                <w:rFonts w:ascii="Sylfaen" w:hAnsi="Sylfaen"/>
                <w:lang w:val="en-SE"/>
              </w:rPr>
            </w:pPr>
            <w:proofErr w:type="spellStart"/>
            <w:r w:rsidRPr="00401967">
              <w:rPr>
                <w:rFonts w:ascii="Sylfaen" w:hAnsi="Sylfaen"/>
                <w:lang w:val="en-SE"/>
              </w:rPr>
              <w:t>Представляется</w:t>
            </w:r>
            <w:proofErr w:type="spellEnd"/>
            <w:r w:rsidRPr="00401967">
              <w:rPr>
                <w:rFonts w:ascii="Sylfaen" w:hAnsi="Sylfaen"/>
                <w:lang w:val="en-SE"/>
              </w:rPr>
              <w:t xml:space="preserve"> в </w:t>
            </w:r>
            <w:proofErr w:type="spellStart"/>
            <w:r w:rsidRPr="00401967">
              <w:rPr>
                <w:rFonts w:ascii="Sylfaen" w:hAnsi="Sylfaen"/>
                <w:lang w:val="en-SE"/>
              </w:rPr>
              <w:t>электронном</w:t>
            </w:r>
            <w:proofErr w:type="spellEnd"/>
            <w:r w:rsidRPr="00401967">
              <w:rPr>
                <w:rFonts w:ascii="Sylfaen" w:hAnsi="Sylfaen"/>
                <w:lang w:val="en-SE"/>
              </w:rPr>
              <w:t xml:space="preserve"> </w:t>
            </w:r>
            <w:proofErr w:type="spellStart"/>
            <w:r w:rsidRPr="00401967">
              <w:rPr>
                <w:rFonts w:ascii="Sylfaen" w:hAnsi="Sylfaen"/>
                <w:lang w:val="en-SE"/>
              </w:rPr>
              <w:t>формате</w:t>
            </w:r>
            <w:proofErr w:type="spellEnd"/>
            <w:r w:rsidRPr="00401967">
              <w:rPr>
                <w:rFonts w:ascii="Sylfaen" w:hAnsi="Sylfaen"/>
                <w:lang w:val="en-SE"/>
              </w:rPr>
              <w:t xml:space="preserve"> (PDF,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двух</w:t>
            </w:r>
            <w:proofErr w:type="spellEnd"/>
            <w:r w:rsidRPr="00401967">
              <w:rPr>
                <w:rFonts w:ascii="Sylfaen" w:hAnsi="Sylfaen"/>
                <w:lang w:val="en-SE"/>
              </w:rPr>
              <w:t xml:space="preserve"> </w:t>
            </w:r>
            <w:proofErr w:type="spellStart"/>
            <w:r w:rsidRPr="00401967">
              <w:rPr>
                <w:rFonts w:ascii="Sylfaen" w:hAnsi="Sylfaen"/>
                <w:lang w:val="en-SE"/>
              </w:rPr>
              <w:t>листах</w:t>
            </w:r>
            <w:proofErr w:type="spellEnd"/>
            <w:r w:rsidRPr="00401967">
              <w:rPr>
                <w:rFonts w:ascii="Sylfaen" w:hAnsi="Sylfaen"/>
                <w:lang w:val="en-SE"/>
              </w:rPr>
              <w:t xml:space="preserve"> </w:t>
            </w:r>
            <w:proofErr w:type="spellStart"/>
            <w:r w:rsidRPr="00401967">
              <w:rPr>
                <w:rFonts w:ascii="Sylfaen" w:hAnsi="Sylfaen"/>
                <w:lang w:val="en-SE"/>
              </w:rPr>
              <w:t>формата</w:t>
            </w:r>
            <w:proofErr w:type="spellEnd"/>
            <w:r w:rsidRPr="00401967">
              <w:rPr>
                <w:rFonts w:ascii="Sylfaen" w:hAnsi="Sylfaen"/>
                <w:lang w:val="en-SE"/>
              </w:rPr>
              <w:t xml:space="preserve"> A-1). </w:t>
            </w:r>
            <w:proofErr w:type="spellStart"/>
            <w:r w:rsidRPr="00401967">
              <w:rPr>
                <w:rFonts w:ascii="Sylfaen" w:hAnsi="Sylfaen"/>
                <w:lang w:val="en-SE"/>
              </w:rPr>
              <w:t>Эскиз</w:t>
            </w:r>
            <w:proofErr w:type="spellEnd"/>
            <w:r w:rsidRPr="00401967">
              <w:rPr>
                <w:rFonts w:ascii="Sylfaen" w:hAnsi="Sylfaen"/>
                <w:lang w:val="en-SE"/>
              </w:rPr>
              <w:t xml:space="preserve"> </w:t>
            </w:r>
            <w:proofErr w:type="spellStart"/>
            <w:r w:rsidRPr="00401967">
              <w:rPr>
                <w:rFonts w:ascii="Sylfaen" w:hAnsi="Sylfaen"/>
                <w:lang w:val="en-SE"/>
              </w:rPr>
              <w:t>должен</w:t>
            </w:r>
            <w:proofErr w:type="spellEnd"/>
            <w:r w:rsidRPr="00401967">
              <w:rPr>
                <w:rFonts w:ascii="Sylfaen" w:hAnsi="Sylfaen"/>
                <w:lang w:val="en-SE"/>
              </w:rPr>
              <w:t xml:space="preserve"> </w:t>
            </w:r>
            <w:proofErr w:type="spellStart"/>
            <w:r w:rsidRPr="00401967">
              <w:rPr>
                <w:rFonts w:ascii="Sylfaen" w:hAnsi="Sylfaen"/>
                <w:lang w:val="en-SE"/>
              </w:rPr>
              <w:t>включать</w:t>
            </w:r>
            <w:proofErr w:type="spellEnd"/>
            <w:r w:rsidRPr="00401967">
              <w:rPr>
                <w:rFonts w:ascii="Sylfaen" w:hAnsi="Sylfaen"/>
                <w:lang w:val="en-SE"/>
              </w:rPr>
              <w:t xml:space="preserve">: </w:t>
            </w:r>
            <w:proofErr w:type="spellStart"/>
            <w:r w:rsidRPr="00401967">
              <w:rPr>
                <w:rFonts w:ascii="Sylfaen" w:hAnsi="Sylfaen"/>
                <w:lang w:val="en-SE"/>
              </w:rPr>
              <w:t>пояснительную</w:t>
            </w:r>
            <w:proofErr w:type="spellEnd"/>
            <w:r w:rsidRPr="00401967">
              <w:rPr>
                <w:rFonts w:ascii="Sylfaen" w:hAnsi="Sylfaen"/>
                <w:lang w:val="en-SE"/>
              </w:rPr>
              <w:t xml:space="preserve"> </w:t>
            </w:r>
            <w:proofErr w:type="spellStart"/>
            <w:r w:rsidRPr="00401967">
              <w:rPr>
                <w:rFonts w:ascii="Sylfaen" w:hAnsi="Sylfaen"/>
                <w:lang w:val="en-SE"/>
              </w:rPr>
              <w:t>записку</w:t>
            </w:r>
            <w:proofErr w:type="spellEnd"/>
            <w:r w:rsidRPr="00401967">
              <w:rPr>
                <w:rFonts w:ascii="Sylfaen" w:hAnsi="Sylfaen"/>
                <w:lang w:val="en-SE"/>
              </w:rPr>
              <w:t xml:space="preserve">, </w:t>
            </w:r>
            <w:proofErr w:type="spellStart"/>
            <w:r w:rsidRPr="00401967">
              <w:rPr>
                <w:rFonts w:ascii="Sylfaen" w:hAnsi="Sylfaen"/>
                <w:lang w:val="en-SE"/>
              </w:rPr>
              <w:t>генеральный</w:t>
            </w:r>
            <w:proofErr w:type="spellEnd"/>
            <w:r w:rsidRPr="00401967">
              <w:rPr>
                <w:rFonts w:ascii="Sylfaen" w:hAnsi="Sylfaen"/>
                <w:lang w:val="en-SE"/>
              </w:rPr>
              <w:t xml:space="preserve"> </w:t>
            </w:r>
            <w:proofErr w:type="spellStart"/>
            <w:r w:rsidRPr="00401967">
              <w:rPr>
                <w:rFonts w:ascii="Sylfaen" w:hAnsi="Sylfaen"/>
                <w:lang w:val="en-SE"/>
              </w:rPr>
              <w:t>план</w:t>
            </w:r>
            <w:proofErr w:type="spellEnd"/>
            <w:r w:rsidRPr="00401967">
              <w:rPr>
                <w:rFonts w:ascii="Sylfaen" w:hAnsi="Sylfaen"/>
                <w:lang w:val="en-SE"/>
              </w:rPr>
              <w:t xml:space="preserve"> </w:t>
            </w:r>
            <w:proofErr w:type="spellStart"/>
            <w:r w:rsidRPr="00401967">
              <w:rPr>
                <w:rFonts w:ascii="Sylfaen" w:hAnsi="Sylfaen"/>
                <w:lang w:val="en-SE"/>
              </w:rPr>
              <w:t>участка</w:t>
            </w:r>
            <w:proofErr w:type="spellEnd"/>
            <w:r w:rsidRPr="00401967">
              <w:rPr>
                <w:rFonts w:ascii="Sylfaen" w:hAnsi="Sylfaen"/>
                <w:lang w:val="en-SE"/>
              </w:rPr>
              <w:t xml:space="preserve">, </w:t>
            </w:r>
            <w:proofErr w:type="spellStart"/>
            <w:r w:rsidRPr="00401967">
              <w:rPr>
                <w:rFonts w:ascii="Sylfaen" w:hAnsi="Sylfaen"/>
                <w:lang w:val="en-SE"/>
              </w:rPr>
              <w:t>планы</w:t>
            </w:r>
            <w:proofErr w:type="spellEnd"/>
            <w:r w:rsidRPr="00401967">
              <w:rPr>
                <w:rFonts w:ascii="Sylfaen" w:hAnsi="Sylfaen"/>
                <w:lang w:val="en-SE"/>
              </w:rPr>
              <w:t xml:space="preserve"> </w:t>
            </w:r>
            <w:proofErr w:type="spellStart"/>
            <w:r w:rsidRPr="00401967">
              <w:rPr>
                <w:rFonts w:ascii="Sylfaen" w:hAnsi="Sylfaen"/>
                <w:lang w:val="en-SE"/>
              </w:rPr>
              <w:t>этажей</w:t>
            </w:r>
            <w:proofErr w:type="spellEnd"/>
            <w:r w:rsidRPr="00401967">
              <w:rPr>
                <w:rFonts w:ascii="Sylfaen" w:hAnsi="Sylfaen"/>
                <w:lang w:val="en-SE"/>
              </w:rPr>
              <w:t xml:space="preserve">, </w:t>
            </w:r>
            <w:proofErr w:type="spellStart"/>
            <w:r w:rsidRPr="00401967">
              <w:rPr>
                <w:rFonts w:ascii="Sylfaen" w:hAnsi="Sylfaen"/>
                <w:lang w:val="en-SE"/>
              </w:rPr>
              <w:t>фасады</w:t>
            </w:r>
            <w:proofErr w:type="spellEnd"/>
            <w:r w:rsidRPr="00401967">
              <w:rPr>
                <w:rFonts w:ascii="Sylfaen" w:hAnsi="Sylfaen"/>
                <w:lang w:val="en-SE"/>
              </w:rPr>
              <w:t xml:space="preserve">, </w:t>
            </w:r>
            <w:proofErr w:type="spellStart"/>
            <w:r w:rsidRPr="00401967">
              <w:rPr>
                <w:rFonts w:ascii="Sylfaen" w:hAnsi="Sylfaen"/>
                <w:lang w:val="en-SE"/>
              </w:rPr>
              <w:t>характерные</w:t>
            </w:r>
            <w:proofErr w:type="spellEnd"/>
            <w:r w:rsidRPr="00401967">
              <w:rPr>
                <w:rFonts w:ascii="Sylfaen" w:hAnsi="Sylfaen"/>
                <w:lang w:val="en-SE"/>
              </w:rPr>
              <w:t xml:space="preserve"> </w:t>
            </w:r>
            <w:proofErr w:type="spellStart"/>
            <w:r w:rsidRPr="00401967">
              <w:rPr>
                <w:rFonts w:ascii="Sylfaen" w:hAnsi="Sylfaen"/>
                <w:lang w:val="en-SE"/>
              </w:rPr>
              <w:t>сечения</w:t>
            </w:r>
            <w:proofErr w:type="spellEnd"/>
            <w:r w:rsidRPr="00401967">
              <w:rPr>
                <w:rFonts w:ascii="Sylfaen" w:hAnsi="Sylfaen"/>
                <w:lang w:val="en-SE"/>
              </w:rPr>
              <w:t xml:space="preserve">, </w:t>
            </w:r>
            <w:proofErr w:type="spellStart"/>
            <w:r w:rsidRPr="00401967">
              <w:rPr>
                <w:rFonts w:ascii="Sylfaen" w:hAnsi="Sylfaen"/>
                <w:lang w:val="en-SE"/>
              </w:rPr>
              <w:t>трехмерное</w:t>
            </w:r>
            <w:proofErr w:type="spellEnd"/>
            <w:r w:rsidRPr="00401967">
              <w:rPr>
                <w:rFonts w:ascii="Sylfaen" w:hAnsi="Sylfaen"/>
                <w:lang w:val="en-SE"/>
              </w:rPr>
              <w:t xml:space="preserve"> </w:t>
            </w:r>
            <w:proofErr w:type="spellStart"/>
            <w:r w:rsidRPr="00401967">
              <w:rPr>
                <w:rFonts w:ascii="Sylfaen" w:hAnsi="Sylfaen"/>
                <w:lang w:val="en-SE"/>
              </w:rPr>
              <w:t>моделирование</w:t>
            </w:r>
            <w:proofErr w:type="spellEnd"/>
            <w:r w:rsidRPr="00401967">
              <w:rPr>
                <w:rFonts w:ascii="Sylfaen" w:hAnsi="Sylfaen"/>
                <w:lang w:val="en-SE"/>
              </w:rPr>
              <w:t xml:space="preserve"> (</w:t>
            </w:r>
            <w:proofErr w:type="spellStart"/>
            <w:r w:rsidRPr="00401967">
              <w:rPr>
                <w:rFonts w:ascii="Sylfaen" w:hAnsi="Sylfaen"/>
                <w:lang w:val="en-SE"/>
              </w:rPr>
              <w:t>внешний</w:t>
            </w:r>
            <w:proofErr w:type="spellEnd"/>
            <w:r w:rsidRPr="00401967">
              <w:rPr>
                <w:rFonts w:ascii="Sylfaen" w:hAnsi="Sylfaen"/>
                <w:lang w:val="en-SE"/>
              </w:rPr>
              <w:t xml:space="preserve"> </w:t>
            </w:r>
            <w:proofErr w:type="spellStart"/>
            <w:r w:rsidRPr="00401967">
              <w:rPr>
                <w:rFonts w:ascii="Sylfaen" w:hAnsi="Sylfaen"/>
                <w:lang w:val="en-SE"/>
              </w:rPr>
              <w:t>вид</w:t>
            </w:r>
            <w:proofErr w:type="spellEnd"/>
            <w:r w:rsidRPr="00401967">
              <w:rPr>
                <w:rFonts w:ascii="Sylfaen" w:hAnsi="Sylfaen"/>
                <w:lang w:val="en-SE"/>
              </w:rPr>
              <w:t xml:space="preserve">, </w:t>
            </w:r>
            <w:proofErr w:type="spellStart"/>
            <w:r w:rsidRPr="00401967">
              <w:rPr>
                <w:rFonts w:ascii="Sylfaen" w:hAnsi="Sylfaen"/>
                <w:lang w:val="en-SE"/>
              </w:rPr>
              <w:t>интерьер</w:t>
            </w:r>
            <w:proofErr w:type="spellEnd"/>
            <w:r w:rsidRPr="00401967">
              <w:rPr>
                <w:rFonts w:ascii="Sylfaen" w:hAnsi="Sylfaen"/>
                <w:lang w:val="en-SE"/>
              </w:rPr>
              <w:t xml:space="preserve">) и </w:t>
            </w:r>
            <w:proofErr w:type="spellStart"/>
            <w:r w:rsidRPr="00401967">
              <w:rPr>
                <w:rFonts w:ascii="Sylfaen" w:hAnsi="Sylfaen"/>
                <w:lang w:val="en-SE"/>
              </w:rPr>
              <w:t>другие</w:t>
            </w:r>
            <w:proofErr w:type="spellEnd"/>
            <w:r w:rsidRPr="00401967">
              <w:rPr>
                <w:rFonts w:ascii="Sylfaen" w:hAnsi="Sylfaen"/>
                <w:lang w:val="en-SE"/>
              </w:rPr>
              <w:t xml:space="preserve"> </w:t>
            </w:r>
            <w:proofErr w:type="spellStart"/>
            <w:r w:rsidRPr="00401967">
              <w:rPr>
                <w:rFonts w:ascii="Sylfaen" w:hAnsi="Sylfaen"/>
                <w:lang w:val="en-SE"/>
              </w:rPr>
              <w:t>чертежи</w:t>
            </w:r>
            <w:proofErr w:type="spellEnd"/>
            <w:r w:rsidRPr="00401967">
              <w:rPr>
                <w:rFonts w:ascii="Sylfaen" w:hAnsi="Sylfaen"/>
                <w:lang w:val="en-SE"/>
              </w:rPr>
              <w:t xml:space="preserve"> и </w:t>
            </w:r>
            <w:proofErr w:type="spellStart"/>
            <w:r w:rsidRPr="00401967">
              <w:rPr>
                <w:rFonts w:ascii="Sylfaen" w:hAnsi="Sylfaen"/>
                <w:lang w:val="en-SE"/>
              </w:rPr>
              <w:t>графические</w:t>
            </w:r>
            <w:proofErr w:type="spellEnd"/>
            <w:r w:rsidRPr="00401967">
              <w:rPr>
                <w:rFonts w:ascii="Sylfaen" w:hAnsi="Sylfaen"/>
                <w:lang w:val="en-SE"/>
              </w:rPr>
              <w:t xml:space="preserve"> </w:t>
            </w:r>
            <w:proofErr w:type="spellStart"/>
            <w:r w:rsidRPr="00401967">
              <w:rPr>
                <w:rFonts w:ascii="Sylfaen" w:hAnsi="Sylfaen"/>
                <w:lang w:val="en-SE"/>
              </w:rPr>
              <w:t>материалы</w:t>
            </w:r>
            <w:proofErr w:type="spellEnd"/>
            <w:r w:rsidRPr="00401967">
              <w:rPr>
                <w:rFonts w:ascii="Sylfaen" w:hAnsi="Sylfaen"/>
                <w:lang w:val="en-SE"/>
              </w:rPr>
              <w:t xml:space="preserve"> </w:t>
            </w:r>
            <w:proofErr w:type="spellStart"/>
            <w:r w:rsidRPr="00401967">
              <w:rPr>
                <w:rFonts w:ascii="Sylfaen" w:hAnsi="Sylfaen"/>
                <w:lang w:val="en-SE"/>
              </w:rPr>
              <w:t>по</w:t>
            </w:r>
            <w:proofErr w:type="spellEnd"/>
            <w:r w:rsidRPr="00401967">
              <w:rPr>
                <w:rFonts w:ascii="Sylfaen" w:hAnsi="Sylfaen"/>
                <w:lang w:val="en-SE"/>
              </w:rPr>
              <w:t xml:space="preserve"> </w:t>
            </w:r>
            <w:proofErr w:type="spellStart"/>
            <w:r w:rsidRPr="00401967">
              <w:rPr>
                <w:rFonts w:ascii="Sylfaen" w:hAnsi="Sylfaen"/>
                <w:lang w:val="en-SE"/>
              </w:rPr>
              <w:t>усмотрению</w:t>
            </w:r>
            <w:proofErr w:type="spellEnd"/>
            <w:r w:rsidRPr="00401967">
              <w:rPr>
                <w:rFonts w:ascii="Sylfaen" w:hAnsi="Sylfaen"/>
                <w:lang w:val="en-SE"/>
              </w:rPr>
              <w:t xml:space="preserve"> </w:t>
            </w:r>
            <w:proofErr w:type="spellStart"/>
            <w:r w:rsidRPr="00401967">
              <w:rPr>
                <w:rFonts w:ascii="Sylfaen" w:hAnsi="Sylfaen"/>
                <w:lang w:val="en-SE"/>
              </w:rPr>
              <w:t>участника</w:t>
            </w:r>
            <w:proofErr w:type="spellEnd"/>
            <w:r w:rsidRPr="00401967">
              <w:rPr>
                <w:rFonts w:ascii="Sylfaen" w:hAnsi="Sylfaen"/>
                <w:lang w:val="en-SE"/>
              </w:rPr>
              <w:t>.</w:t>
            </w:r>
          </w:p>
          <w:p w14:paraId="5FB55FD5" w14:textId="77777777" w:rsidR="00D74950" w:rsidRPr="00401967" w:rsidRDefault="00D74950" w:rsidP="00D74950">
            <w:pPr>
              <w:rPr>
                <w:rFonts w:ascii="Sylfaen" w:hAnsi="Sylfaen"/>
                <w:lang w:val="en-SE"/>
              </w:rPr>
            </w:pPr>
            <w:proofErr w:type="spellStart"/>
            <w:r w:rsidRPr="00401967">
              <w:rPr>
                <w:rFonts w:ascii="Sylfaen" w:hAnsi="Sylfaen"/>
                <w:lang w:val="en-SE"/>
              </w:rPr>
              <w:t>Эскизным</w:t>
            </w:r>
            <w:proofErr w:type="spellEnd"/>
            <w:r w:rsidRPr="00401967">
              <w:rPr>
                <w:rFonts w:ascii="Sylfaen" w:hAnsi="Sylfaen"/>
                <w:lang w:val="en-SE"/>
              </w:rPr>
              <w:t xml:space="preserve"> </w:t>
            </w:r>
            <w:proofErr w:type="spellStart"/>
            <w:r w:rsidRPr="00401967">
              <w:rPr>
                <w:rFonts w:ascii="Sylfaen" w:hAnsi="Sylfaen"/>
                <w:lang w:val="en-SE"/>
              </w:rPr>
              <w:t>проектом</w:t>
            </w:r>
            <w:proofErr w:type="spellEnd"/>
            <w:r w:rsidRPr="00401967">
              <w:rPr>
                <w:rFonts w:ascii="Sylfaen" w:hAnsi="Sylfaen"/>
                <w:lang w:val="en-SE"/>
              </w:rPr>
              <w:t xml:space="preserve"> </w:t>
            </w:r>
            <w:proofErr w:type="spellStart"/>
            <w:r w:rsidRPr="00401967">
              <w:rPr>
                <w:rFonts w:ascii="Sylfaen" w:hAnsi="Sylfaen"/>
                <w:lang w:val="en-SE"/>
              </w:rPr>
              <w:t>предлагается</w:t>
            </w:r>
            <w:proofErr w:type="spellEnd"/>
            <w:r w:rsidRPr="00401967">
              <w:rPr>
                <w:rFonts w:ascii="Sylfaen" w:hAnsi="Sylfaen"/>
                <w:lang w:val="en-SE"/>
              </w:rPr>
              <w:t xml:space="preserve"> </w:t>
            </w:r>
            <w:proofErr w:type="spellStart"/>
            <w:r w:rsidRPr="00401967">
              <w:rPr>
                <w:rFonts w:ascii="Sylfaen" w:hAnsi="Sylfaen"/>
                <w:lang w:val="en-SE"/>
              </w:rPr>
              <w:t>открытое</w:t>
            </w:r>
            <w:proofErr w:type="spellEnd"/>
            <w:r w:rsidRPr="00401967">
              <w:rPr>
                <w:rFonts w:ascii="Sylfaen" w:hAnsi="Sylfaen"/>
                <w:lang w:val="en-SE"/>
              </w:rPr>
              <w:t xml:space="preserve"> </w:t>
            </w:r>
            <w:proofErr w:type="spellStart"/>
            <w:r w:rsidRPr="00401967">
              <w:rPr>
                <w:rFonts w:ascii="Sylfaen" w:hAnsi="Sylfaen"/>
                <w:lang w:val="en-SE"/>
              </w:rPr>
              <w:t>футбольное</w:t>
            </w:r>
            <w:proofErr w:type="spellEnd"/>
            <w:r w:rsidRPr="00401967">
              <w:rPr>
                <w:rFonts w:ascii="Sylfaen" w:hAnsi="Sylfaen"/>
                <w:lang w:val="en-SE"/>
              </w:rPr>
              <w:t xml:space="preserve"> </w:t>
            </w:r>
            <w:proofErr w:type="spellStart"/>
            <w:r w:rsidRPr="00401967">
              <w:rPr>
                <w:rFonts w:ascii="Sylfaen" w:hAnsi="Sylfaen"/>
                <w:lang w:val="en-SE"/>
              </w:rPr>
              <w:t>поле</w:t>
            </w:r>
            <w:proofErr w:type="spellEnd"/>
            <w:r w:rsidRPr="00401967">
              <w:rPr>
                <w:rFonts w:ascii="Sylfaen" w:hAnsi="Sylfaen"/>
                <w:lang w:val="en-SE"/>
              </w:rPr>
              <w:t xml:space="preserve"> </w:t>
            </w:r>
            <w:proofErr w:type="spellStart"/>
            <w:r w:rsidRPr="00401967">
              <w:rPr>
                <w:rFonts w:ascii="Sylfaen" w:hAnsi="Sylfaen"/>
                <w:lang w:val="en-SE"/>
              </w:rPr>
              <w:t>размером</w:t>
            </w:r>
            <w:proofErr w:type="spellEnd"/>
            <w:r w:rsidRPr="00401967">
              <w:rPr>
                <w:rFonts w:ascii="Sylfaen" w:hAnsi="Sylfaen"/>
                <w:lang w:val="en-SE"/>
              </w:rPr>
              <w:t xml:space="preserve"> 10568 м,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основе</w:t>
            </w:r>
            <w:proofErr w:type="spellEnd"/>
            <w:r w:rsidRPr="00401967">
              <w:rPr>
                <w:rFonts w:ascii="Sylfaen" w:hAnsi="Sylfaen"/>
                <w:lang w:val="en-SE"/>
              </w:rPr>
              <w:t xml:space="preserve"> </w:t>
            </w:r>
            <w:proofErr w:type="spellStart"/>
            <w:r w:rsidRPr="00401967">
              <w:rPr>
                <w:rFonts w:ascii="Sylfaen" w:hAnsi="Sylfaen"/>
                <w:lang w:val="en-SE"/>
              </w:rPr>
              <w:t>сейсмического</w:t>
            </w:r>
            <w:proofErr w:type="spellEnd"/>
            <w:r w:rsidRPr="00401967">
              <w:rPr>
                <w:rFonts w:ascii="Sylfaen" w:hAnsi="Sylfaen"/>
                <w:lang w:val="en-SE"/>
              </w:rPr>
              <w:t xml:space="preserve"> </w:t>
            </w:r>
            <w:proofErr w:type="spellStart"/>
            <w:r w:rsidRPr="00401967">
              <w:rPr>
                <w:rFonts w:ascii="Sylfaen" w:hAnsi="Sylfaen"/>
                <w:lang w:val="en-SE"/>
              </w:rPr>
              <w:t>заключения</w:t>
            </w:r>
            <w:proofErr w:type="spellEnd"/>
            <w:r w:rsidRPr="00401967">
              <w:rPr>
                <w:rFonts w:ascii="Sylfaen" w:hAnsi="Sylfaen"/>
                <w:lang w:val="en-SE"/>
              </w:rPr>
              <w:t xml:space="preserve"> </w:t>
            </w:r>
            <w:proofErr w:type="spellStart"/>
            <w:r w:rsidRPr="00401967">
              <w:rPr>
                <w:rFonts w:ascii="Sylfaen" w:hAnsi="Sylfaen"/>
                <w:lang w:val="en-SE"/>
              </w:rPr>
              <w:t>предлагается</w:t>
            </w:r>
            <w:proofErr w:type="spellEnd"/>
            <w:r w:rsidRPr="00401967">
              <w:rPr>
                <w:rFonts w:ascii="Sylfaen" w:hAnsi="Sylfaen"/>
                <w:lang w:val="en-SE"/>
              </w:rPr>
              <w:t xml:space="preserve"> </w:t>
            </w:r>
            <w:proofErr w:type="spellStart"/>
            <w:r w:rsidRPr="00401967">
              <w:rPr>
                <w:rFonts w:ascii="Sylfaen" w:hAnsi="Sylfaen"/>
                <w:lang w:val="en-SE"/>
              </w:rPr>
              <w:t>реконструкция</w:t>
            </w:r>
            <w:proofErr w:type="spellEnd"/>
            <w:r w:rsidRPr="00401967">
              <w:rPr>
                <w:rFonts w:ascii="Sylfaen" w:hAnsi="Sylfaen"/>
                <w:lang w:val="en-SE"/>
              </w:rPr>
              <w:t xml:space="preserve"> </w:t>
            </w:r>
            <w:proofErr w:type="spellStart"/>
            <w:r w:rsidRPr="00401967">
              <w:rPr>
                <w:rFonts w:ascii="Sylfaen" w:hAnsi="Sylfaen"/>
                <w:lang w:val="en-SE"/>
              </w:rPr>
              <w:t>существующей</w:t>
            </w:r>
            <w:proofErr w:type="spellEnd"/>
            <w:r w:rsidRPr="00401967">
              <w:rPr>
                <w:rFonts w:ascii="Sylfaen" w:hAnsi="Sylfaen"/>
                <w:lang w:val="en-SE"/>
              </w:rPr>
              <w:t xml:space="preserve"> </w:t>
            </w:r>
            <w:proofErr w:type="spellStart"/>
            <w:r w:rsidRPr="00401967">
              <w:rPr>
                <w:rFonts w:ascii="Sylfaen" w:hAnsi="Sylfaen"/>
                <w:lang w:val="en-SE"/>
              </w:rPr>
              <w:t>трибуны</w:t>
            </w:r>
            <w:proofErr w:type="spellEnd"/>
            <w:r w:rsidRPr="00401967">
              <w:rPr>
                <w:rFonts w:ascii="Sylfaen" w:hAnsi="Sylfaen"/>
                <w:lang w:val="en-SE"/>
              </w:rPr>
              <w:t xml:space="preserve"> </w:t>
            </w:r>
            <w:proofErr w:type="spellStart"/>
            <w:r w:rsidRPr="00401967">
              <w:rPr>
                <w:rFonts w:ascii="Sylfaen" w:hAnsi="Sylfaen"/>
                <w:lang w:val="en-SE"/>
              </w:rPr>
              <w:t>или</w:t>
            </w:r>
            <w:proofErr w:type="spellEnd"/>
            <w:r w:rsidRPr="00401967">
              <w:rPr>
                <w:rFonts w:ascii="Sylfaen" w:hAnsi="Sylfaen"/>
                <w:lang w:val="en-SE"/>
              </w:rPr>
              <w:t xml:space="preserve"> </w:t>
            </w:r>
            <w:proofErr w:type="spellStart"/>
            <w:r w:rsidRPr="00401967">
              <w:rPr>
                <w:rFonts w:ascii="Sylfaen" w:hAnsi="Sylfaen"/>
                <w:lang w:val="en-SE"/>
              </w:rPr>
              <w:t>строительство</w:t>
            </w:r>
            <w:proofErr w:type="spellEnd"/>
            <w:r w:rsidRPr="00401967">
              <w:rPr>
                <w:rFonts w:ascii="Sylfaen" w:hAnsi="Sylfaen"/>
                <w:lang w:val="en-SE"/>
              </w:rPr>
              <w:t xml:space="preserve"> </w:t>
            </w:r>
            <w:proofErr w:type="spellStart"/>
            <w:r w:rsidRPr="00401967">
              <w:rPr>
                <w:rFonts w:ascii="Sylfaen" w:hAnsi="Sylfaen"/>
                <w:lang w:val="en-SE"/>
              </w:rPr>
              <w:t>новой</w:t>
            </w:r>
            <w:proofErr w:type="spellEnd"/>
            <w:r w:rsidRPr="00401967">
              <w:rPr>
                <w:rFonts w:ascii="Sylfaen" w:hAnsi="Sylfaen"/>
                <w:lang w:val="en-SE"/>
              </w:rPr>
              <w:t xml:space="preserve">, </w:t>
            </w:r>
            <w:proofErr w:type="spellStart"/>
            <w:r w:rsidRPr="00401967">
              <w:rPr>
                <w:rFonts w:ascii="Sylfaen" w:hAnsi="Sylfaen"/>
                <w:lang w:val="en-SE"/>
              </w:rPr>
              <w:t>соответствующей</w:t>
            </w:r>
            <w:proofErr w:type="spellEnd"/>
            <w:r w:rsidRPr="00401967">
              <w:rPr>
                <w:rFonts w:ascii="Sylfaen" w:hAnsi="Sylfaen"/>
                <w:lang w:val="en-SE"/>
              </w:rPr>
              <w:t xml:space="preserve"> </w:t>
            </w:r>
            <w:proofErr w:type="spellStart"/>
            <w:r w:rsidRPr="00401967">
              <w:rPr>
                <w:rFonts w:ascii="Sylfaen" w:hAnsi="Sylfaen"/>
                <w:lang w:val="en-SE"/>
              </w:rPr>
              <w:t>футбольной</w:t>
            </w:r>
            <w:proofErr w:type="spellEnd"/>
            <w:r w:rsidRPr="00401967">
              <w:rPr>
                <w:rFonts w:ascii="Sylfaen" w:hAnsi="Sylfaen"/>
                <w:lang w:val="en-SE"/>
              </w:rPr>
              <w:t xml:space="preserve"> </w:t>
            </w:r>
            <w:proofErr w:type="spellStart"/>
            <w:r w:rsidRPr="00401967">
              <w:rPr>
                <w:rFonts w:ascii="Sylfaen" w:hAnsi="Sylfaen"/>
                <w:lang w:val="en-SE"/>
              </w:rPr>
              <w:t>школе</w:t>
            </w:r>
            <w:proofErr w:type="spellEnd"/>
            <w:r w:rsidRPr="00401967">
              <w:rPr>
                <w:rFonts w:ascii="Sylfaen" w:hAnsi="Sylfaen"/>
                <w:lang w:val="en-SE"/>
              </w:rPr>
              <w:t xml:space="preserve"> с </w:t>
            </w:r>
            <w:proofErr w:type="spellStart"/>
            <w:r w:rsidRPr="00401967">
              <w:rPr>
                <w:rFonts w:ascii="Sylfaen" w:hAnsi="Sylfaen"/>
                <w:lang w:val="en-SE"/>
              </w:rPr>
              <w:t>необходимыми</w:t>
            </w:r>
            <w:proofErr w:type="spellEnd"/>
            <w:r w:rsidRPr="00401967">
              <w:rPr>
                <w:rFonts w:ascii="Sylfaen" w:hAnsi="Sylfaen"/>
                <w:lang w:val="en-SE"/>
              </w:rPr>
              <w:t xml:space="preserve"> </w:t>
            </w:r>
            <w:proofErr w:type="spellStart"/>
            <w:r w:rsidRPr="00401967">
              <w:rPr>
                <w:rFonts w:ascii="Sylfaen" w:hAnsi="Sylfaen"/>
                <w:lang w:val="en-SE"/>
              </w:rPr>
              <w:t>помещениями</w:t>
            </w:r>
            <w:proofErr w:type="spellEnd"/>
            <w:r w:rsidRPr="00401967">
              <w:rPr>
                <w:rFonts w:ascii="Sylfaen" w:hAnsi="Sylfaen"/>
                <w:lang w:val="en-SE"/>
              </w:rPr>
              <w:t xml:space="preserve"> (4 </w:t>
            </w:r>
            <w:proofErr w:type="spellStart"/>
            <w:r w:rsidRPr="00401967">
              <w:rPr>
                <w:rFonts w:ascii="Sylfaen" w:hAnsi="Sylfaen"/>
                <w:lang w:val="en-SE"/>
              </w:rPr>
              <w:t>раздевалки</w:t>
            </w:r>
            <w:proofErr w:type="spellEnd"/>
            <w:r w:rsidRPr="00401967">
              <w:rPr>
                <w:rFonts w:ascii="Sylfaen" w:hAnsi="Sylfaen"/>
                <w:lang w:val="en-SE"/>
              </w:rPr>
              <w:t xml:space="preserve">, </w:t>
            </w:r>
            <w:proofErr w:type="spellStart"/>
            <w:r w:rsidRPr="00401967">
              <w:rPr>
                <w:rFonts w:ascii="Sylfaen" w:hAnsi="Sylfaen"/>
                <w:lang w:val="en-SE"/>
              </w:rPr>
              <w:t>тренерская</w:t>
            </w:r>
            <w:proofErr w:type="spellEnd"/>
            <w:r w:rsidRPr="00401967">
              <w:rPr>
                <w:rFonts w:ascii="Sylfaen" w:hAnsi="Sylfaen"/>
                <w:lang w:val="en-SE"/>
              </w:rPr>
              <w:t xml:space="preserve">, </w:t>
            </w:r>
            <w:proofErr w:type="spellStart"/>
            <w:r w:rsidRPr="00401967">
              <w:rPr>
                <w:rFonts w:ascii="Sylfaen" w:hAnsi="Sylfaen"/>
                <w:lang w:val="en-SE"/>
              </w:rPr>
              <w:t>массажные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душевые</w:t>
            </w:r>
            <w:proofErr w:type="spellEnd"/>
            <w:r w:rsidRPr="00401967">
              <w:rPr>
                <w:rFonts w:ascii="Sylfaen" w:hAnsi="Sylfaen"/>
                <w:lang w:val="en-SE"/>
              </w:rPr>
              <w:t xml:space="preserve">, </w:t>
            </w:r>
            <w:proofErr w:type="spellStart"/>
            <w:r w:rsidRPr="00401967">
              <w:rPr>
                <w:rFonts w:ascii="Sylfaen" w:hAnsi="Sylfaen"/>
                <w:lang w:val="en-SE"/>
              </w:rPr>
              <w:t>санузлы</w:t>
            </w:r>
            <w:proofErr w:type="spellEnd"/>
            <w:r w:rsidRPr="00401967">
              <w:rPr>
                <w:rFonts w:ascii="Sylfaen" w:hAnsi="Sylfaen"/>
                <w:lang w:val="en-SE"/>
              </w:rPr>
              <w:t xml:space="preserve">, </w:t>
            </w:r>
            <w:proofErr w:type="spellStart"/>
            <w:r w:rsidRPr="00401967">
              <w:rPr>
                <w:rFonts w:ascii="Sylfaen" w:hAnsi="Sylfaen"/>
                <w:lang w:val="en-SE"/>
              </w:rPr>
              <w:t>судейская</w:t>
            </w:r>
            <w:proofErr w:type="spellEnd"/>
            <w:r w:rsidRPr="00401967">
              <w:rPr>
                <w:rFonts w:ascii="Sylfaen" w:hAnsi="Sylfaen"/>
                <w:lang w:val="en-SE"/>
              </w:rPr>
              <w:t xml:space="preserve">, </w:t>
            </w:r>
            <w:proofErr w:type="spellStart"/>
            <w:r w:rsidRPr="00401967">
              <w:rPr>
                <w:rFonts w:ascii="Sylfaen" w:hAnsi="Sylfaen"/>
                <w:lang w:val="en-SE"/>
              </w:rPr>
              <w:t>инспектора</w:t>
            </w:r>
            <w:proofErr w:type="spellEnd"/>
            <w:r w:rsidRPr="00401967">
              <w:rPr>
                <w:rFonts w:ascii="Sylfaen" w:hAnsi="Sylfaen"/>
                <w:lang w:val="en-SE"/>
              </w:rPr>
              <w:t xml:space="preserve">, </w:t>
            </w:r>
            <w:proofErr w:type="spellStart"/>
            <w:r w:rsidRPr="00401967">
              <w:rPr>
                <w:rFonts w:ascii="Sylfaen" w:hAnsi="Sylfaen"/>
                <w:lang w:val="en-SE"/>
              </w:rPr>
              <w:t>медицинские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административные</w:t>
            </w:r>
            <w:proofErr w:type="spellEnd"/>
            <w:r w:rsidRPr="00401967">
              <w:rPr>
                <w:rFonts w:ascii="Sylfaen" w:hAnsi="Sylfaen"/>
                <w:lang w:val="en-SE"/>
              </w:rPr>
              <w:t xml:space="preserve"> </w:t>
            </w:r>
            <w:proofErr w:type="spellStart"/>
            <w:r w:rsidRPr="00401967">
              <w:rPr>
                <w:rFonts w:ascii="Sylfaen" w:hAnsi="Sylfaen"/>
                <w:lang w:val="en-SE"/>
              </w:rPr>
              <w:t>рабочие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и </w:t>
            </w:r>
            <w:proofErr w:type="spellStart"/>
            <w:r w:rsidRPr="00401967">
              <w:rPr>
                <w:rFonts w:ascii="Sylfaen" w:hAnsi="Sylfaen"/>
                <w:lang w:val="en-SE"/>
              </w:rPr>
              <w:t>т.д</w:t>
            </w:r>
            <w:proofErr w:type="spellEnd"/>
            <w:r w:rsidRPr="00401967">
              <w:rPr>
                <w:rFonts w:ascii="Sylfaen" w:hAnsi="Sylfaen"/>
                <w:lang w:val="en-SE"/>
              </w:rPr>
              <w:t xml:space="preserve">.), </w:t>
            </w:r>
            <w:proofErr w:type="spellStart"/>
            <w:r w:rsidRPr="00401967">
              <w:rPr>
                <w:rFonts w:ascii="Sylfaen" w:hAnsi="Sylfaen"/>
                <w:lang w:val="en-SE"/>
              </w:rPr>
              <w:t>зала</w:t>
            </w:r>
            <w:proofErr w:type="spellEnd"/>
            <w:r w:rsidRPr="00401967">
              <w:rPr>
                <w:rFonts w:ascii="Sylfaen" w:hAnsi="Sylfaen"/>
                <w:lang w:val="en-SE"/>
              </w:rPr>
              <w:t xml:space="preserve"> </w:t>
            </w:r>
            <w:proofErr w:type="spellStart"/>
            <w:r w:rsidRPr="00401967">
              <w:rPr>
                <w:rFonts w:ascii="Sylfaen" w:hAnsi="Sylfaen"/>
                <w:lang w:val="en-SE"/>
              </w:rPr>
              <w:t>для</w:t>
            </w:r>
            <w:proofErr w:type="spellEnd"/>
            <w:r w:rsidRPr="00401967">
              <w:rPr>
                <w:rFonts w:ascii="Sylfaen" w:hAnsi="Sylfaen"/>
                <w:lang w:val="en-SE"/>
              </w:rPr>
              <w:t xml:space="preserve"> </w:t>
            </w:r>
            <w:proofErr w:type="spellStart"/>
            <w:r w:rsidRPr="00401967">
              <w:rPr>
                <w:rFonts w:ascii="Sylfaen" w:hAnsi="Sylfaen"/>
                <w:lang w:val="en-SE"/>
              </w:rPr>
              <w:t>футзала</w:t>
            </w:r>
            <w:proofErr w:type="spellEnd"/>
            <w:r w:rsidRPr="00401967">
              <w:rPr>
                <w:rFonts w:ascii="Sylfaen" w:hAnsi="Sylfaen"/>
                <w:lang w:val="en-SE"/>
              </w:rPr>
              <w:t xml:space="preserve"> с </w:t>
            </w:r>
            <w:proofErr w:type="spellStart"/>
            <w:r w:rsidRPr="00401967">
              <w:rPr>
                <w:rFonts w:ascii="Sylfaen" w:hAnsi="Sylfaen"/>
                <w:lang w:val="en-SE"/>
              </w:rPr>
              <w:t>необходимыми</w:t>
            </w:r>
            <w:proofErr w:type="spellEnd"/>
            <w:r w:rsidRPr="00401967">
              <w:rPr>
                <w:rFonts w:ascii="Sylfaen" w:hAnsi="Sylfaen"/>
                <w:lang w:val="en-SE"/>
              </w:rPr>
              <w:t xml:space="preserve"> </w:t>
            </w:r>
            <w:proofErr w:type="spellStart"/>
            <w:r w:rsidRPr="00401967">
              <w:rPr>
                <w:rFonts w:ascii="Sylfaen" w:hAnsi="Sylfaen"/>
                <w:lang w:val="en-SE"/>
              </w:rPr>
              <w:t>сооружениями</w:t>
            </w:r>
            <w:proofErr w:type="spellEnd"/>
            <w:r w:rsidRPr="00401967">
              <w:rPr>
                <w:rFonts w:ascii="Sylfaen" w:hAnsi="Sylfaen"/>
                <w:lang w:val="en-SE"/>
              </w:rPr>
              <w:t xml:space="preserve"> (</w:t>
            </w:r>
            <w:proofErr w:type="spellStart"/>
            <w:r w:rsidRPr="00401967">
              <w:rPr>
                <w:rFonts w:ascii="Sylfaen" w:hAnsi="Sylfaen"/>
                <w:lang w:val="en-SE"/>
              </w:rPr>
              <w:t>зал</w:t>
            </w:r>
            <w:proofErr w:type="spellEnd"/>
            <w:r w:rsidRPr="00401967">
              <w:rPr>
                <w:rFonts w:ascii="Sylfaen" w:hAnsi="Sylfaen"/>
                <w:lang w:val="en-SE"/>
              </w:rPr>
              <w:t xml:space="preserve"> </w:t>
            </w:r>
            <w:proofErr w:type="spellStart"/>
            <w:r w:rsidRPr="00401967">
              <w:rPr>
                <w:rFonts w:ascii="Sylfaen" w:hAnsi="Sylfaen"/>
                <w:lang w:val="en-SE"/>
              </w:rPr>
              <w:t>размером</w:t>
            </w:r>
            <w:proofErr w:type="spellEnd"/>
            <w:r w:rsidRPr="00401967">
              <w:rPr>
                <w:rFonts w:ascii="Sylfaen" w:hAnsi="Sylfaen"/>
                <w:lang w:val="en-SE"/>
              </w:rPr>
              <w:t xml:space="preserve"> 4222 м, 4 </w:t>
            </w:r>
            <w:proofErr w:type="spellStart"/>
            <w:r w:rsidRPr="00401967">
              <w:rPr>
                <w:rFonts w:ascii="Sylfaen" w:hAnsi="Sylfaen"/>
                <w:lang w:val="en-SE"/>
              </w:rPr>
              <w:t>раздевалки</w:t>
            </w:r>
            <w:proofErr w:type="spellEnd"/>
            <w:r w:rsidRPr="00401967">
              <w:rPr>
                <w:rFonts w:ascii="Sylfaen" w:hAnsi="Sylfaen"/>
                <w:lang w:val="en-SE"/>
              </w:rPr>
              <w:t xml:space="preserve">, </w:t>
            </w:r>
            <w:proofErr w:type="spellStart"/>
            <w:r w:rsidRPr="00401967">
              <w:rPr>
                <w:rFonts w:ascii="Sylfaen" w:hAnsi="Sylfaen"/>
                <w:lang w:val="en-SE"/>
              </w:rPr>
              <w:t>тренерская</w:t>
            </w:r>
            <w:proofErr w:type="spellEnd"/>
            <w:r w:rsidRPr="00401967">
              <w:rPr>
                <w:rFonts w:ascii="Sylfaen" w:hAnsi="Sylfaen"/>
                <w:lang w:val="en-SE"/>
              </w:rPr>
              <w:t xml:space="preserve">, </w:t>
            </w:r>
            <w:proofErr w:type="spellStart"/>
            <w:r w:rsidRPr="00401967">
              <w:rPr>
                <w:rFonts w:ascii="Sylfaen" w:hAnsi="Sylfaen"/>
                <w:lang w:val="en-SE"/>
              </w:rPr>
              <w:t>массажные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душевые</w:t>
            </w:r>
            <w:proofErr w:type="spellEnd"/>
            <w:r w:rsidRPr="00401967">
              <w:rPr>
                <w:rFonts w:ascii="Sylfaen" w:hAnsi="Sylfaen"/>
                <w:lang w:val="en-SE"/>
              </w:rPr>
              <w:t xml:space="preserve">, </w:t>
            </w:r>
            <w:proofErr w:type="spellStart"/>
            <w:r w:rsidRPr="00401967">
              <w:rPr>
                <w:rFonts w:ascii="Sylfaen" w:hAnsi="Sylfaen"/>
                <w:lang w:val="en-SE"/>
              </w:rPr>
              <w:t>санузлы</w:t>
            </w:r>
            <w:proofErr w:type="spellEnd"/>
            <w:r w:rsidRPr="00401967">
              <w:rPr>
                <w:rFonts w:ascii="Sylfaen" w:hAnsi="Sylfaen"/>
                <w:lang w:val="en-SE"/>
              </w:rPr>
              <w:t xml:space="preserve">, </w:t>
            </w:r>
            <w:proofErr w:type="spellStart"/>
            <w:r w:rsidRPr="00401967">
              <w:rPr>
                <w:rFonts w:ascii="Sylfaen" w:hAnsi="Sylfaen"/>
                <w:lang w:val="en-SE"/>
              </w:rPr>
              <w:t>судейская</w:t>
            </w:r>
            <w:proofErr w:type="spellEnd"/>
            <w:r w:rsidRPr="00401967">
              <w:rPr>
                <w:rFonts w:ascii="Sylfaen" w:hAnsi="Sylfaen"/>
                <w:lang w:val="en-SE"/>
              </w:rPr>
              <w:t xml:space="preserve">, </w:t>
            </w:r>
            <w:proofErr w:type="spellStart"/>
            <w:r w:rsidRPr="00401967">
              <w:rPr>
                <w:rFonts w:ascii="Sylfaen" w:hAnsi="Sylfaen"/>
                <w:lang w:val="en-SE"/>
              </w:rPr>
              <w:t>инспектора</w:t>
            </w:r>
            <w:proofErr w:type="spellEnd"/>
            <w:r w:rsidRPr="00401967">
              <w:rPr>
                <w:rFonts w:ascii="Sylfaen" w:hAnsi="Sylfaen"/>
                <w:lang w:val="en-SE"/>
              </w:rPr>
              <w:t xml:space="preserve">, </w:t>
            </w:r>
            <w:proofErr w:type="spellStart"/>
            <w:r w:rsidRPr="00401967">
              <w:rPr>
                <w:rFonts w:ascii="Sylfaen" w:hAnsi="Sylfaen"/>
                <w:lang w:val="en-SE"/>
              </w:rPr>
              <w:t>медицинские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административные</w:t>
            </w:r>
            <w:proofErr w:type="spellEnd"/>
            <w:r w:rsidRPr="00401967">
              <w:rPr>
                <w:rFonts w:ascii="Sylfaen" w:hAnsi="Sylfaen"/>
                <w:lang w:val="en-SE"/>
              </w:rPr>
              <w:t xml:space="preserve"> </w:t>
            </w:r>
            <w:proofErr w:type="spellStart"/>
            <w:r w:rsidRPr="00401967">
              <w:rPr>
                <w:rFonts w:ascii="Sylfaen" w:hAnsi="Sylfaen"/>
                <w:lang w:val="en-SE"/>
              </w:rPr>
              <w:t>рабочие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и </w:t>
            </w:r>
            <w:proofErr w:type="spellStart"/>
            <w:r w:rsidRPr="00401967">
              <w:rPr>
                <w:rFonts w:ascii="Sylfaen" w:hAnsi="Sylfaen"/>
                <w:lang w:val="en-SE"/>
              </w:rPr>
              <w:t>т.д</w:t>
            </w:r>
            <w:proofErr w:type="spellEnd"/>
            <w:r w:rsidRPr="00401967">
              <w:rPr>
                <w:rFonts w:ascii="Sylfaen" w:hAnsi="Sylfaen"/>
                <w:lang w:val="en-SE"/>
              </w:rPr>
              <w:t xml:space="preserve">.), </w:t>
            </w:r>
            <w:proofErr w:type="spellStart"/>
            <w:r w:rsidRPr="00401967">
              <w:rPr>
                <w:rFonts w:ascii="Sylfaen" w:hAnsi="Sylfaen"/>
                <w:lang w:val="en-SE"/>
              </w:rPr>
              <w:t>автостоянка</w:t>
            </w:r>
            <w:proofErr w:type="spellEnd"/>
            <w:r w:rsidRPr="00401967">
              <w:rPr>
                <w:rFonts w:ascii="Sylfaen" w:hAnsi="Sylfaen"/>
                <w:lang w:val="en-SE"/>
              </w:rPr>
              <w:t xml:space="preserve">. </w:t>
            </w:r>
            <w:proofErr w:type="spellStart"/>
            <w:r w:rsidRPr="00401967">
              <w:rPr>
                <w:rFonts w:ascii="Sylfaen" w:hAnsi="Sylfaen"/>
                <w:lang w:val="en-SE"/>
              </w:rPr>
              <w:t>При</w:t>
            </w:r>
            <w:proofErr w:type="spellEnd"/>
            <w:r w:rsidRPr="00401967">
              <w:rPr>
                <w:rFonts w:ascii="Sylfaen" w:hAnsi="Sylfaen"/>
                <w:lang w:val="en-SE"/>
              </w:rPr>
              <w:t xml:space="preserve"> </w:t>
            </w:r>
            <w:proofErr w:type="spellStart"/>
            <w:r w:rsidRPr="00401967">
              <w:rPr>
                <w:rFonts w:ascii="Sylfaen" w:hAnsi="Sylfaen"/>
                <w:lang w:val="en-SE"/>
              </w:rPr>
              <w:t>возможности</w:t>
            </w:r>
            <w:proofErr w:type="spellEnd"/>
            <w:r w:rsidRPr="00401967">
              <w:rPr>
                <w:rFonts w:ascii="Sylfaen" w:hAnsi="Sylfaen"/>
                <w:lang w:val="en-SE"/>
              </w:rPr>
              <w:t xml:space="preserve"> </w:t>
            </w:r>
            <w:proofErr w:type="spellStart"/>
            <w:r w:rsidRPr="00401967">
              <w:rPr>
                <w:rFonts w:ascii="Sylfaen" w:hAnsi="Sylfaen"/>
                <w:lang w:val="en-SE"/>
              </w:rPr>
              <w:t>рекомендуется</w:t>
            </w:r>
            <w:proofErr w:type="spellEnd"/>
            <w:r w:rsidRPr="00401967">
              <w:rPr>
                <w:rFonts w:ascii="Sylfaen" w:hAnsi="Sylfaen"/>
                <w:lang w:val="en-SE"/>
              </w:rPr>
              <w:t xml:space="preserve"> </w:t>
            </w:r>
            <w:proofErr w:type="spellStart"/>
            <w:r w:rsidRPr="00401967">
              <w:rPr>
                <w:rFonts w:ascii="Sylfaen" w:hAnsi="Sylfaen"/>
                <w:lang w:val="en-SE"/>
              </w:rPr>
              <w:t>объединить</w:t>
            </w:r>
            <w:proofErr w:type="spellEnd"/>
            <w:r w:rsidRPr="00401967">
              <w:rPr>
                <w:rFonts w:ascii="Sylfaen" w:hAnsi="Sylfaen"/>
                <w:lang w:val="en-SE"/>
              </w:rPr>
              <w:t xml:space="preserve"> </w:t>
            </w:r>
            <w:proofErr w:type="spellStart"/>
            <w:r w:rsidRPr="00401967">
              <w:rPr>
                <w:rFonts w:ascii="Sylfaen" w:hAnsi="Sylfaen"/>
                <w:lang w:val="en-SE"/>
              </w:rPr>
              <w:t>необходимые</w:t>
            </w:r>
            <w:proofErr w:type="spellEnd"/>
            <w:r w:rsidRPr="00401967">
              <w:rPr>
                <w:rFonts w:ascii="Sylfaen" w:hAnsi="Sylfaen"/>
                <w:lang w:val="en-SE"/>
              </w:rPr>
              <w:t xml:space="preserve"> </w:t>
            </w:r>
            <w:proofErr w:type="spellStart"/>
            <w:r w:rsidRPr="00401967">
              <w:rPr>
                <w:rFonts w:ascii="Sylfaen" w:hAnsi="Sylfaen"/>
                <w:lang w:val="en-SE"/>
              </w:rPr>
              <w:t>инфраструктуры</w:t>
            </w:r>
            <w:proofErr w:type="spellEnd"/>
            <w:r w:rsidRPr="00401967">
              <w:rPr>
                <w:rFonts w:ascii="Sylfaen" w:hAnsi="Sylfaen"/>
                <w:lang w:val="en-SE"/>
              </w:rPr>
              <w:t xml:space="preserve"> </w:t>
            </w:r>
            <w:proofErr w:type="spellStart"/>
            <w:r w:rsidRPr="00401967">
              <w:rPr>
                <w:rFonts w:ascii="Sylfaen" w:hAnsi="Sylfaen"/>
                <w:lang w:val="en-SE"/>
              </w:rPr>
              <w:t>футзала</w:t>
            </w:r>
            <w:proofErr w:type="spellEnd"/>
            <w:r w:rsidRPr="00401967">
              <w:rPr>
                <w:rFonts w:ascii="Sylfaen" w:hAnsi="Sylfaen"/>
                <w:lang w:val="en-SE"/>
              </w:rPr>
              <w:t xml:space="preserve"> и </w:t>
            </w:r>
            <w:proofErr w:type="spellStart"/>
            <w:r w:rsidRPr="00401967">
              <w:rPr>
                <w:rFonts w:ascii="Sylfaen" w:hAnsi="Sylfaen"/>
                <w:lang w:val="en-SE"/>
              </w:rPr>
              <w:t>футбольной</w:t>
            </w:r>
            <w:proofErr w:type="spellEnd"/>
            <w:r w:rsidRPr="00401967">
              <w:rPr>
                <w:rFonts w:ascii="Sylfaen" w:hAnsi="Sylfaen"/>
                <w:lang w:val="en-SE"/>
              </w:rPr>
              <w:t xml:space="preserve"> </w:t>
            </w:r>
            <w:proofErr w:type="spellStart"/>
            <w:r w:rsidRPr="00401967">
              <w:rPr>
                <w:rFonts w:ascii="Sylfaen" w:hAnsi="Sylfaen"/>
                <w:lang w:val="en-SE"/>
              </w:rPr>
              <w:t>школы</w:t>
            </w:r>
            <w:proofErr w:type="spellEnd"/>
            <w:r w:rsidRPr="00401967">
              <w:rPr>
                <w:rFonts w:ascii="Sylfaen" w:hAnsi="Sylfaen"/>
                <w:lang w:val="en-SE"/>
              </w:rPr>
              <w:t xml:space="preserve">, </w:t>
            </w:r>
            <w:proofErr w:type="spellStart"/>
            <w:r w:rsidRPr="00401967">
              <w:rPr>
                <w:rFonts w:ascii="Sylfaen" w:hAnsi="Sylfaen"/>
                <w:lang w:val="en-SE"/>
              </w:rPr>
              <w:t>обеспечив</w:t>
            </w:r>
            <w:proofErr w:type="spellEnd"/>
            <w:r w:rsidRPr="00401967">
              <w:rPr>
                <w:rFonts w:ascii="Sylfaen" w:hAnsi="Sylfaen"/>
                <w:lang w:val="en-SE"/>
              </w:rPr>
              <w:t xml:space="preserve"> </w:t>
            </w:r>
            <w:proofErr w:type="spellStart"/>
            <w:r w:rsidRPr="00401967">
              <w:rPr>
                <w:rFonts w:ascii="Sylfaen" w:hAnsi="Sylfaen"/>
                <w:lang w:val="en-SE"/>
              </w:rPr>
              <w:t>коридорную</w:t>
            </w:r>
            <w:proofErr w:type="spellEnd"/>
            <w:r w:rsidRPr="00401967">
              <w:rPr>
                <w:rFonts w:ascii="Sylfaen" w:hAnsi="Sylfaen"/>
                <w:lang w:val="en-SE"/>
              </w:rPr>
              <w:t xml:space="preserve"> </w:t>
            </w:r>
            <w:proofErr w:type="spellStart"/>
            <w:r w:rsidRPr="00401967">
              <w:rPr>
                <w:rFonts w:ascii="Sylfaen" w:hAnsi="Sylfaen"/>
                <w:lang w:val="en-SE"/>
              </w:rPr>
              <w:t>связь</w:t>
            </w:r>
            <w:proofErr w:type="spellEnd"/>
            <w:r w:rsidRPr="00401967">
              <w:rPr>
                <w:rFonts w:ascii="Sylfaen" w:hAnsi="Sylfaen"/>
                <w:lang w:val="en-SE"/>
              </w:rPr>
              <w:t xml:space="preserve"> </w:t>
            </w:r>
            <w:proofErr w:type="spellStart"/>
            <w:r w:rsidRPr="00401967">
              <w:rPr>
                <w:rFonts w:ascii="Sylfaen" w:hAnsi="Sylfaen"/>
                <w:lang w:val="en-SE"/>
              </w:rPr>
              <w:t>между</w:t>
            </w:r>
            <w:proofErr w:type="spellEnd"/>
            <w:r w:rsidRPr="00401967">
              <w:rPr>
                <w:rFonts w:ascii="Sylfaen" w:hAnsi="Sylfaen"/>
                <w:lang w:val="en-SE"/>
              </w:rPr>
              <w:t xml:space="preserve"> </w:t>
            </w:r>
            <w:proofErr w:type="spellStart"/>
            <w:r w:rsidRPr="00401967">
              <w:rPr>
                <w:rFonts w:ascii="Sylfaen" w:hAnsi="Sylfaen"/>
                <w:lang w:val="en-SE"/>
              </w:rPr>
              <w:t>корпусом</w:t>
            </w:r>
            <w:proofErr w:type="spellEnd"/>
            <w:r w:rsidRPr="00401967">
              <w:rPr>
                <w:rFonts w:ascii="Sylfaen" w:hAnsi="Sylfaen"/>
                <w:lang w:val="en-SE"/>
              </w:rPr>
              <w:t xml:space="preserve"> и </w:t>
            </w:r>
            <w:proofErr w:type="spellStart"/>
            <w:r w:rsidRPr="00401967">
              <w:rPr>
                <w:rFonts w:ascii="Sylfaen" w:hAnsi="Sylfaen"/>
                <w:lang w:val="en-SE"/>
              </w:rPr>
              <w:t>залом</w:t>
            </w:r>
            <w:proofErr w:type="spellEnd"/>
            <w:r w:rsidRPr="00401967">
              <w:rPr>
                <w:rFonts w:ascii="Sylfaen" w:hAnsi="Sylfaen"/>
                <w:lang w:val="en-SE"/>
              </w:rPr>
              <w:t>.</w:t>
            </w:r>
          </w:p>
          <w:p w14:paraId="4C2A601F" w14:textId="77777777" w:rsidR="00D74950" w:rsidRPr="00401967" w:rsidRDefault="00D74950" w:rsidP="00D74950">
            <w:pPr>
              <w:rPr>
                <w:rFonts w:ascii="Sylfaen" w:hAnsi="Sylfaen"/>
                <w:lang w:val="en-SE"/>
              </w:rPr>
            </w:pPr>
            <w:proofErr w:type="spellStart"/>
            <w:r w:rsidRPr="00401967">
              <w:rPr>
                <w:rFonts w:ascii="Sylfaen" w:hAnsi="Sylfaen"/>
                <w:lang w:val="en-SE"/>
              </w:rPr>
              <w:t>При</w:t>
            </w:r>
            <w:proofErr w:type="spellEnd"/>
            <w:r w:rsidRPr="00401967">
              <w:rPr>
                <w:rFonts w:ascii="Sylfaen" w:hAnsi="Sylfaen"/>
                <w:lang w:val="en-SE"/>
              </w:rPr>
              <w:t xml:space="preserve"> </w:t>
            </w:r>
            <w:proofErr w:type="spellStart"/>
            <w:r w:rsidRPr="00401967">
              <w:rPr>
                <w:rFonts w:ascii="Sylfaen" w:hAnsi="Sylfaen"/>
                <w:lang w:val="en-SE"/>
              </w:rPr>
              <w:t>проектировании</w:t>
            </w:r>
            <w:proofErr w:type="spellEnd"/>
            <w:r w:rsidRPr="00401967">
              <w:rPr>
                <w:rFonts w:ascii="Sylfaen" w:hAnsi="Sylfaen"/>
                <w:lang w:val="en-SE"/>
              </w:rPr>
              <w:t xml:space="preserve"> </w:t>
            </w:r>
            <w:proofErr w:type="spellStart"/>
            <w:r w:rsidRPr="00401967">
              <w:rPr>
                <w:rFonts w:ascii="Sylfaen" w:hAnsi="Sylfaen"/>
                <w:lang w:val="en-SE"/>
              </w:rPr>
              <w:t>следует</w:t>
            </w:r>
            <w:proofErr w:type="spellEnd"/>
            <w:r w:rsidRPr="00401967">
              <w:rPr>
                <w:rFonts w:ascii="Sylfaen" w:hAnsi="Sylfaen"/>
                <w:lang w:val="en-SE"/>
              </w:rPr>
              <w:t xml:space="preserve"> </w:t>
            </w:r>
            <w:proofErr w:type="spellStart"/>
            <w:r w:rsidRPr="00401967">
              <w:rPr>
                <w:rFonts w:ascii="Sylfaen" w:hAnsi="Sylfaen"/>
                <w:lang w:val="en-SE"/>
              </w:rPr>
              <w:t>учитывать</w:t>
            </w:r>
            <w:proofErr w:type="spellEnd"/>
            <w:r w:rsidRPr="00401967">
              <w:rPr>
                <w:rFonts w:ascii="Sylfaen" w:hAnsi="Sylfaen"/>
                <w:lang w:val="en-SE"/>
              </w:rPr>
              <w:t xml:space="preserve"> </w:t>
            </w:r>
            <w:proofErr w:type="spellStart"/>
            <w:r w:rsidRPr="00401967">
              <w:rPr>
                <w:rFonts w:ascii="Sylfaen" w:hAnsi="Sylfaen"/>
                <w:lang w:val="en-SE"/>
              </w:rPr>
              <w:t>официальные</w:t>
            </w:r>
            <w:proofErr w:type="spellEnd"/>
            <w:r w:rsidRPr="00401967">
              <w:rPr>
                <w:rFonts w:ascii="Sylfaen" w:hAnsi="Sylfaen"/>
                <w:lang w:val="en-SE"/>
              </w:rPr>
              <w:t xml:space="preserve"> </w:t>
            </w:r>
            <w:proofErr w:type="spellStart"/>
            <w:r w:rsidRPr="00401967">
              <w:rPr>
                <w:rFonts w:ascii="Sylfaen" w:hAnsi="Sylfaen"/>
                <w:lang w:val="en-SE"/>
              </w:rPr>
              <w:t>правила</w:t>
            </w:r>
            <w:proofErr w:type="spellEnd"/>
            <w:r w:rsidRPr="00401967">
              <w:rPr>
                <w:rFonts w:ascii="Sylfaen" w:hAnsi="Sylfaen"/>
                <w:lang w:val="en-SE"/>
              </w:rPr>
              <w:t xml:space="preserve"> </w:t>
            </w:r>
            <w:proofErr w:type="spellStart"/>
            <w:r w:rsidRPr="00401967">
              <w:rPr>
                <w:rFonts w:ascii="Sylfaen" w:hAnsi="Sylfaen"/>
                <w:lang w:val="en-SE"/>
              </w:rPr>
              <w:t>футбола</w:t>
            </w:r>
            <w:proofErr w:type="spellEnd"/>
            <w:r w:rsidRPr="00401967">
              <w:rPr>
                <w:rFonts w:ascii="Sylfaen" w:hAnsi="Sylfaen"/>
                <w:lang w:val="en-SE"/>
              </w:rPr>
              <w:t xml:space="preserve"> и </w:t>
            </w:r>
            <w:proofErr w:type="spellStart"/>
            <w:r w:rsidRPr="00401967">
              <w:rPr>
                <w:rFonts w:ascii="Sylfaen" w:hAnsi="Sylfaen"/>
                <w:lang w:val="en-SE"/>
              </w:rPr>
              <w:t>футзала</w:t>
            </w:r>
            <w:proofErr w:type="spellEnd"/>
            <w:r w:rsidRPr="00401967">
              <w:rPr>
                <w:rFonts w:ascii="Sylfaen" w:hAnsi="Sylfaen"/>
                <w:lang w:val="en-SE"/>
              </w:rPr>
              <w:t xml:space="preserve">, </w:t>
            </w:r>
            <w:proofErr w:type="spellStart"/>
            <w:r w:rsidRPr="00401967">
              <w:rPr>
                <w:rFonts w:ascii="Sylfaen" w:hAnsi="Sylfaen"/>
                <w:lang w:val="en-SE"/>
              </w:rPr>
              <w:t>опубликованные</w:t>
            </w:r>
            <w:proofErr w:type="spellEnd"/>
            <w:r w:rsidRPr="00401967">
              <w:rPr>
                <w:rFonts w:ascii="Sylfaen" w:hAnsi="Sylfaen"/>
                <w:lang w:val="en-SE"/>
              </w:rPr>
              <w:t xml:space="preserve">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сайте</w:t>
            </w:r>
            <w:proofErr w:type="spellEnd"/>
            <w:r w:rsidRPr="00401967">
              <w:rPr>
                <w:rFonts w:ascii="Sylfaen" w:hAnsi="Sylfaen"/>
                <w:lang w:val="en-SE"/>
              </w:rPr>
              <w:t xml:space="preserve"> ФФА, а </w:t>
            </w:r>
            <w:proofErr w:type="spellStart"/>
            <w:r w:rsidRPr="00401967">
              <w:rPr>
                <w:rFonts w:ascii="Sylfaen" w:hAnsi="Sylfaen"/>
                <w:lang w:val="en-SE"/>
              </w:rPr>
              <w:t>также</w:t>
            </w:r>
            <w:proofErr w:type="spellEnd"/>
            <w:r w:rsidRPr="00401967">
              <w:rPr>
                <w:rFonts w:ascii="Sylfaen" w:hAnsi="Sylfaen"/>
                <w:lang w:val="en-SE"/>
              </w:rPr>
              <w:t xml:space="preserve"> </w:t>
            </w:r>
            <w:proofErr w:type="spellStart"/>
            <w:r w:rsidRPr="00401967">
              <w:rPr>
                <w:rFonts w:ascii="Sylfaen" w:hAnsi="Sylfaen"/>
                <w:lang w:val="en-SE"/>
              </w:rPr>
              <w:t>требования</w:t>
            </w:r>
            <w:proofErr w:type="spellEnd"/>
            <w:r w:rsidRPr="00401967">
              <w:rPr>
                <w:rFonts w:ascii="Sylfaen" w:hAnsi="Sylfaen"/>
                <w:lang w:val="en-SE"/>
              </w:rPr>
              <w:t xml:space="preserve"> </w:t>
            </w:r>
            <w:proofErr w:type="spellStart"/>
            <w:r w:rsidRPr="00401967">
              <w:rPr>
                <w:rFonts w:ascii="Sylfaen" w:hAnsi="Sylfaen"/>
                <w:lang w:val="en-SE"/>
              </w:rPr>
              <w:t>нормативов</w:t>
            </w:r>
            <w:proofErr w:type="spellEnd"/>
            <w:r w:rsidRPr="00401967">
              <w:rPr>
                <w:rFonts w:ascii="Sylfaen" w:hAnsi="Sylfaen"/>
                <w:lang w:val="en-SE"/>
              </w:rPr>
              <w:t xml:space="preserve"> </w:t>
            </w:r>
            <w:proofErr w:type="spellStart"/>
            <w:r w:rsidRPr="00401967">
              <w:rPr>
                <w:rFonts w:ascii="Sylfaen" w:hAnsi="Sylfaen"/>
                <w:lang w:val="en-SE"/>
              </w:rPr>
              <w:t>инфраструктуры</w:t>
            </w:r>
            <w:proofErr w:type="spellEnd"/>
            <w:r w:rsidRPr="00401967">
              <w:rPr>
                <w:rFonts w:ascii="Sylfaen" w:hAnsi="Sylfaen"/>
                <w:lang w:val="en-SE"/>
              </w:rPr>
              <w:t xml:space="preserve"> ФФА. </w:t>
            </w:r>
            <w:proofErr w:type="spellStart"/>
            <w:r w:rsidRPr="00401967">
              <w:rPr>
                <w:rFonts w:ascii="Sylfaen" w:hAnsi="Sylfaen"/>
                <w:lang w:val="en-SE"/>
              </w:rPr>
              <w:t>Минимальная</w:t>
            </w:r>
            <w:proofErr w:type="spellEnd"/>
            <w:r w:rsidRPr="00401967">
              <w:rPr>
                <w:rFonts w:ascii="Sylfaen" w:hAnsi="Sylfaen"/>
                <w:lang w:val="en-SE"/>
              </w:rPr>
              <w:t xml:space="preserve"> </w:t>
            </w:r>
            <w:proofErr w:type="spellStart"/>
            <w:r w:rsidRPr="00401967">
              <w:rPr>
                <w:rFonts w:ascii="Sylfaen" w:hAnsi="Sylfaen"/>
                <w:lang w:val="en-SE"/>
              </w:rPr>
              <w:t>оценка</w:t>
            </w:r>
            <w:proofErr w:type="spellEnd"/>
            <w:r w:rsidRPr="00401967">
              <w:rPr>
                <w:rFonts w:ascii="Sylfaen" w:hAnsi="Sylfaen"/>
                <w:lang w:val="en-SE"/>
              </w:rPr>
              <w:t xml:space="preserve"> </w:t>
            </w:r>
            <w:proofErr w:type="spellStart"/>
            <w:r w:rsidRPr="00401967">
              <w:rPr>
                <w:rFonts w:ascii="Sylfaen" w:hAnsi="Sylfaen"/>
                <w:lang w:val="en-SE"/>
              </w:rPr>
              <w:t>эскизного</w:t>
            </w:r>
            <w:proofErr w:type="spellEnd"/>
            <w:r w:rsidRPr="00401967">
              <w:rPr>
                <w:rFonts w:ascii="Sylfaen" w:hAnsi="Sylfaen"/>
                <w:lang w:val="en-SE"/>
              </w:rPr>
              <w:t xml:space="preserve"> </w:t>
            </w:r>
            <w:proofErr w:type="spellStart"/>
            <w:r w:rsidRPr="00401967">
              <w:rPr>
                <w:rFonts w:ascii="Sylfaen" w:hAnsi="Sylfaen"/>
                <w:lang w:val="en-SE"/>
              </w:rPr>
              <w:t>проекта</w:t>
            </w:r>
            <w:proofErr w:type="spellEnd"/>
            <w:r w:rsidRPr="00401967">
              <w:rPr>
                <w:rFonts w:ascii="Sylfaen" w:hAnsi="Sylfaen"/>
                <w:lang w:val="en-SE"/>
              </w:rPr>
              <w:t xml:space="preserve"> </w:t>
            </w:r>
            <w:proofErr w:type="spellStart"/>
            <w:r w:rsidRPr="00401967">
              <w:rPr>
                <w:rFonts w:ascii="Sylfaen" w:hAnsi="Sylfaen"/>
                <w:lang w:val="en-SE"/>
              </w:rPr>
              <w:t>установлена</w:t>
            </w:r>
            <w:proofErr w:type="spellEnd"/>
            <w:r w:rsidRPr="00401967">
              <w:rPr>
                <w:rFonts w:ascii="Sylfaen" w:hAnsi="Sylfaen"/>
                <w:lang w:val="en-SE"/>
              </w:rPr>
              <w:t xml:space="preserve">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уровне</w:t>
            </w:r>
            <w:proofErr w:type="spellEnd"/>
            <w:r w:rsidRPr="00401967">
              <w:rPr>
                <w:rFonts w:ascii="Sylfaen" w:hAnsi="Sylfaen"/>
                <w:lang w:val="en-SE"/>
              </w:rPr>
              <w:t xml:space="preserve"> 40 </w:t>
            </w:r>
            <w:proofErr w:type="spellStart"/>
            <w:r w:rsidRPr="00401967">
              <w:rPr>
                <w:rFonts w:ascii="Sylfaen" w:hAnsi="Sylfaen"/>
                <w:lang w:val="en-SE"/>
              </w:rPr>
              <w:t>баллов</w:t>
            </w:r>
            <w:proofErr w:type="spellEnd"/>
            <w:r w:rsidRPr="00401967">
              <w:rPr>
                <w:rFonts w:ascii="Sylfaen" w:hAnsi="Sylfaen"/>
                <w:lang w:val="en-SE"/>
              </w:rPr>
              <w:t>.</w:t>
            </w:r>
          </w:p>
          <w:p w14:paraId="0EBBB197" w14:textId="75F37EB8" w:rsidR="00200F4D" w:rsidRPr="00FC6942" w:rsidRDefault="00200F4D" w:rsidP="00120954">
            <w:pPr>
              <w:rPr>
                <w:rFonts w:ascii="GHEA Grapalat" w:hAnsi="GHEA Grapalat"/>
                <w:sz w:val="20"/>
                <w:szCs w:val="20"/>
              </w:rPr>
            </w:pPr>
          </w:p>
        </w:tc>
      </w:tr>
    </w:tbl>
    <w:p w14:paraId="68945E7D" w14:textId="77777777" w:rsidR="00200F4D" w:rsidRPr="00FC6942" w:rsidRDefault="00200F4D" w:rsidP="00200F4D">
      <w:pPr>
        <w:widowControl w:val="0"/>
        <w:ind w:firstLine="375"/>
        <w:jc w:val="both"/>
        <w:rPr>
          <w:rFonts w:ascii="Sylfaen" w:hAnsi="Sylfaen"/>
          <w:lang w:val="hy-AM"/>
        </w:rPr>
      </w:pPr>
    </w:p>
    <w:p w14:paraId="1EF9C092" w14:textId="77777777" w:rsidR="003B2F27" w:rsidRPr="00200F4D" w:rsidRDefault="003B2F27" w:rsidP="003B2F27">
      <w:pPr>
        <w:widowControl w:val="0"/>
        <w:spacing w:after="160" w:line="360" w:lineRule="auto"/>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6B0C8785" w14:textId="77777777" w:rsidTr="005B7138">
        <w:trPr>
          <w:jc w:val="center"/>
        </w:trPr>
        <w:tc>
          <w:tcPr>
            <w:tcW w:w="4536" w:type="dxa"/>
          </w:tcPr>
          <w:p w14:paraId="6E5D6EBD"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116E305D"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4B42223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328A926"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9EDDD9E"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55B9C77"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68E3F33"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3A1B435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2F278AE"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AB7F120"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5DAA438C" w14:textId="77777777" w:rsidR="00AD515A" w:rsidRPr="00AD29CE" w:rsidRDefault="00AD515A" w:rsidP="00AD515A">
      <w:pPr>
        <w:widowControl w:val="0"/>
        <w:spacing w:after="160"/>
        <w:jc w:val="right"/>
        <w:rPr>
          <w:rFonts w:ascii="GHEA Grapalat" w:hAnsi="GHEA Grapalat"/>
          <w:i/>
        </w:rPr>
      </w:pPr>
      <w:r w:rsidRPr="00AD29CE">
        <w:rPr>
          <w:rFonts w:ascii="GHEA Grapalat" w:hAnsi="GHEA Grapalat"/>
          <w:i/>
        </w:rPr>
        <w:lastRenderedPageBreak/>
        <w:t>Приложение № 1</w:t>
      </w:r>
    </w:p>
    <w:p w14:paraId="67EE336A" w14:textId="5771639A" w:rsidR="00AD515A" w:rsidRPr="00AD29CE" w:rsidRDefault="00AD515A" w:rsidP="00AD515A">
      <w:pPr>
        <w:widowControl w:val="0"/>
        <w:spacing w:after="160"/>
        <w:jc w:val="right"/>
        <w:rPr>
          <w:rFonts w:ascii="GHEA Grapalat" w:hAnsi="GHEA Grapalat"/>
          <w:i/>
        </w:rPr>
      </w:pPr>
      <w:r w:rsidRPr="00AD29CE">
        <w:rPr>
          <w:rFonts w:ascii="GHEA Grapalat" w:hAnsi="GHEA Grapalat"/>
          <w:i/>
        </w:rPr>
        <w:t>к Договору под кодом</w:t>
      </w:r>
      <w:r>
        <w:rPr>
          <w:rFonts w:ascii="GHEA Grapalat" w:hAnsi="GHEA Grapalat"/>
          <w:i/>
        </w:rPr>
        <w:t xml:space="preserve"> </w:t>
      </w:r>
      <w:r w:rsidR="0029342A">
        <w:rPr>
          <w:rFonts w:ascii="GHEA Grapalat" w:hAnsi="GHEA Grapalat"/>
          <w:b/>
          <w:i/>
          <w:lang w:val="en-GB"/>
        </w:rPr>
        <w:t>HFF</w:t>
      </w:r>
      <w:r w:rsidR="0029342A" w:rsidRPr="0029342A">
        <w:rPr>
          <w:rFonts w:ascii="GHEA Grapalat" w:hAnsi="GHEA Grapalat"/>
          <w:b/>
          <w:i/>
        </w:rPr>
        <w:t>-</w:t>
      </w:r>
      <w:proofErr w:type="spellStart"/>
      <w:r w:rsidR="0029342A">
        <w:rPr>
          <w:rFonts w:ascii="GHEA Grapalat" w:hAnsi="GHEA Grapalat"/>
          <w:b/>
          <w:i/>
          <w:lang w:val="en-GB"/>
        </w:rPr>
        <w:t>NTsDzB</w:t>
      </w:r>
      <w:proofErr w:type="spellEnd"/>
      <w:r w:rsidR="0029342A" w:rsidRPr="0029342A">
        <w:rPr>
          <w:rFonts w:ascii="GHEA Grapalat" w:hAnsi="GHEA Grapalat"/>
          <w:b/>
          <w:i/>
        </w:rPr>
        <w:t>-2025/4</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8375661" w14:textId="77777777" w:rsidR="00EC799F" w:rsidRPr="00E77F0B" w:rsidRDefault="00EC799F" w:rsidP="00EC799F">
      <w:pPr>
        <w:tabs>
          <w:tab w:val="left" w:pos="6570"/>
        </w:tabs>
        <w:spacing w:after="200" w:line="276" w:lineRule="auto"/>
        <w:jc w:val="center"/>
        <w:rPr>
          <w:rFonts w:ascii="Sylfaen" w:eastAsiaTheme="minorEastAsia" w:hAnsi="Sylfaen"/>
          <w:b/>
          <w:u w:val="single"/>
          <w:lang w:val="hy-AM"/>
        </w:rPr>
      </w:pPr>
      <w:r w:rsidRPr="00771F1D">
        <w:rPr>
          <w:rFonts w:ascii="Sylfaen" w:eastAsiaTheme="minorEastAsia" w:hAnsi="Sylfaen"/>
          <w:b/>
          <w:u w:val="single"/>
          <w:lang w:val="hy-AM"/>
        </w:rPr>
        <w:t xml:space="preserve">ТЕХНИЧЕСКИЕ ХАРАКТЕРИСТИКИ </w:t>
      </w:r>
      <w:r w:rsidRPr="00E77F0B">
        <w:rPr>
          <w:rFonts w:ascii="Sylfaen" w:eastAsiaTheme="minorEastAsia" w:hAnsi="Sylfaen"/>
          <w:b/>
          <w:u w:val="single"/>
          <w:lang w:val="hy-AM"/>
        </w:rPr>
        <w:t>(</w:t>
      </w:r>
      <w:r w:rsidRPr="00771F1D">
        <w:rPr>
          <w:rFonts w:ascii="Sylfaen" w:eastAsiaTheme="minorEastAsia" w:hAnsi="Sylfaen"/>
          <w:b/>
          <w:u w:val="single"/>
          <w:lang w:val="hy-AM"/>
        </w:rPr>
        <w:t>ЗАДАЧА ПРОЕКТИРОВАНИЯ</w:t>
      </w:r>
      <w:r w:rsidRPr="00E77F0B">
        <w:rPr>
          <w:rFonts w:ascii="Sylfaen" w:eastAsiaTheme="minorEastAsia" w:hAnsi="Sylfaen"/>
          <w:b/>
          <w:u w:val="single"/>
          <w:lang w:val="hy-AM"/>
        </w:rPr>
        <w:t>)</w:t>
      </w:r>
    </w:p>
    <w:p w14:paraId="16542AE9" w14:textId="77777777" w:rsidR="00D74950" w:rsidRPr="00E77F0B" w:rsidRDefault="00D74950" w:rsidP="00D74950">
      <w:pPr>
        <w:spacing w:after="200" w:line="276" w:lineRule="auto"/>
        <w:rPr>
          <w:rFonts w:ascii="Sylfaen" w:eastAsiaTheme="minorEastAsia" w:hAnsi="Sylfaen" w:cs="Arial"/>
          <w:b/>
          <w:lang w:val="hy-AM"/>
        </w:rPr>
      </w:pPr>
      <w:r w:rsidRPr="00724CC3">
        <w:rPr>
          <w:rFonts w:ascii="Sylfaen" w:eastAsiaTheme="minorEastAsia" w:hAnsi="Sylfaen" w:cs="Arial"/>
          <w:b/>
          <w:bCs/>
        </w:rPr>
        <w:t>Объект:</w:t>
      </w:r>
      <w:r w:rsidRPr="00724CC3">
        <w:rPr>
          <w:rFonts w:ascii="Sylfaen" w:eastAsiaTheme="minorEastAsia" w:hAnsi="Sylfaen" w:cs="Arial"/>
          <w:b/>
        </w:rPr>
        <w:t xml:space="preserve"> Реконструкция стадиона «Арнар» и строительство спортивного зала в Иджеванской общине, Тавушской области, Республика Армения.</w:t>
      </w:r>
      <w:r w:rsidRPr="00724CC3">
        <w:rPr>
          <w:rFonts w:ascii="Sylfaen" w:eastAsiaTheme="minorEastAsia" w:hAnsi="Sylfaen" w:cs="Arial"/>
          <w:b/>
        </w:rPr>
        <w:br/>
      </w:r>
      <w:r w:rsidRPr="00724CC3">
        <w:rPr>
          <w:rFonts w:ascii="Sylfaen" w:eastAsiaTheme="minorEastAsia" w:hAnsi="Sylfaen" w:cs="Arial"/>
          <w:b/>
          <w:bCs/>
        </w:rPr>
        <w:t>Адрес:</w:t>
      </w:r>
      <w:r w:rsidRPr="00724CC3">
        <w:rPr>
          <w:rFonts w:ascii="Sylfaen" w:eastAsiaTheme="minorEastAsia" w:hAnsi="Sylfaen" w:cs="Arial"/>
          <w:b/>
        </w:rPr>
        <w:t xml:space="preserve"> Тавушская область, Иджеванская община.</w:t>
      </w:r>
    </w:p>
    <w:tbl>
      <w:tblPr>
        <w:tblStyle w:val="TableGrid"/>
        <w:tblpPr w:leftFromText="180" w:rightFromText="180" w:vertAnchor="text" w:horzAnchor="margin" w:tblpY="115"/>
        <w:tblW w:w="9788" w:type="dxa"/>
        <w:tblLook w:val="04A0" w:firstRow="1" w:lastRow="0" w:firstColumn="1" w:lastColumn="0" w:noHBand="0" w:noVBand="1"/>
      </w:tblPr>
      <w:tblGrid>
        <w:gridCol w:w="648"/>
        <w:gridCol w:w="3983"/>
        <w:gridCol w:w="5157"/>
      </w:tblGrid>
      <w:tr w:rsidR="00D74950" w:rsidRPr="00724CC3" w14:paraId="1A2BA209" w14:textId="77777777" w:rsidTr="00D33C8A">
        <w:trPr>
          <w:trHeight w:val="557"/>
        </w:trPr>
        <w:tc>
          <w:tcPr>
            <w:tcW w:w="648" w:type="dxa"/>
            <w:vAlign w:val="center"/>
          </w:tcPr>
          <w:p w14:paraId="35FEF10E"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107279B6"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Основа проектирования</w:t>
            </w:r>
          </w:p>
        </w:tc>
        <w:tc>
          <w:tcPr>
            <w:tcW w:w="5157" w:type="dxa"/>
          </w:tcPr>
          <w:p w14:paraId="12B3E382" w14:textId="77777777" w:rsidR="00D74950" w:rsidRPr="00724CC3" w:rsidRDefault="00D74950" w:rsidP="00D33C8A">
            <w:pPr>
              <w:spacing w:after="200" w:line="276" w:lineRule="auto"/>
              <w:jc w:val="center"/>
              <w:rPr>
                <w:rFonts w:ascii="Sylfaen" w:hAnsi="Sylfaen"/>
              </w:rPr>
            </w:pPr>
            <w:r w:rsidRPr="00724CC3">
              <w:rPr>
                <w:rFonts w:ascii="Sylfaen" w:hAnsi="Sylfaen"/>
              </w:rPr>
              <w:t>Решение правительства Республики Армения</w:t>
            </w:r>
            <w:r w:rsidRPr="00724CC3">
              <w:rPr>
                <w:rFonts w:ascii="Sylfaen" w:hAnsi="Sylfaen"/>
              </w:rPr>
              <w:br/>
              <w:t>№ 2080-Н от 29 декабря 2022 года.</w:t>
            </w:r>
          </w:p>
        </w:tc>
      </w:tr>
      <w:tr w:rsidR="00D74950" w:rsidRPr="00724CC3" w14:paraId="3958C992" w14:textId="77777777" w:rsidTr="00D33C8A">
        <w:tc>
          <w:tcPr>
            <w:tcW w:w="648" w:type="dxa"/>
            <w:vAlign w:val="center"/>
          </w:tcPr>
          <w:p w14:paraId="16F3E267"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25414690"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Клиент:</w:t>
            </w:r>
          </w:p>
        </w:tc>
        <w:tc>
          <w:tcPr>
            <w:tcW w:w="5157" w:type="dxa"/>
          </w:tcPr>
          <w:p w14:paraId="543CBE2E" w14:textId="77777777" w:rsidR="00D74950" w:rsidRPr="00E77F0B" w:rsidRDefault="00D74950" w:rsidP="00D33C8A">
            <w:pPr>
              <w:spacing w:after="200" w:line="276" w:lineRule="auto"/>
              <w:jc w:val="center"/>
              <w:rPr>
                <w:rFonts w:ascii="Sylfaen" w:hAnsi="Sylfaen"/>
                <w:lang w:val="hy-AM"/>
              </w:rPr>
            </w:pPr>
            <w:r w:rsidRPr="00771F1D">
              <w:rPr>
                <w:rFonts w:ascii="Sylfaen" w:hAnsi="Sylfaen" w:cs="Arial"/>
                <w:lang w:val="hy-AM"/>
              </w:rPr>
              <w:t>Общественная организация "Федерация футбола Армении"</w:t>
            </w:r>
          </w:p>
        </w:tc>
      </w:tr>
      <w:tr w:rsidR="00D74950" w:rsidRPr="00E77F0B" w14:paraId="7519DE88" w14:textId="77777777" w:rsidTr="00D33C8A">
        <w:tc>
          <w:tcPr>
            <w:tcW w:w="648" w:type="dxa"/>
            <w:vAlign w:val="center"/>
          </w:tcPr>
          <w:p w14:paraId="1E39BE3B"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2843AF42"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Этап проектирования</w:t>
            </w:r>
          </w:p>
        </w:tc>
        <w:tc>
          <w:tcPr>
            <w:tcW w:w="5157" w:type="dxa"/>
          </w:tcPr>
          <w:p w14:paraId="47A737F0" w14:textId="77777777" w:rsidR="00D74950" w:rsidRPr="00E77F0B" w:rsidRDefault="00D74950" w:rsidP="00D33C8A">
            <w:pPr>
              <w:spacing w:after="200" w:line="276" w:lineRule="auto"/>
              <w:jc w:val="center"/>
              <w:rPr>
                <w:rFonts w:ascii="Sylfaen" w:hAnsi="Sylfaen"/>
                <w:lang w:val="hy-AM"/>
              </w:rPr>
            </w:pPr>
            <w:r w:rsidRPr="00771F1D">
              <w:rPr>
                <w:rFonts w:ascii="Sylfaen" w:hAnsi="Sylfaen" w:cs="Arial"/>
                <w:lang w:val="hy-AM"/>
              </w:rPr>
              <w:t>Рабочий проект</w:t>
            </w:r>
          </w:p>
        </w:tc>
      </w:tr>
      <w:tr w:rsidR="00D74950" w:rsidRPr="00724CC3" w14:paraId="48AB0569" w14:textId="77777777" w:rsidTr="00D33C8A">
        <w:trPr>
          <w:trHeight w:val="2150"/>
        </w:trPr>
        <w:tc>
          <w:tcPr>
            <w:tcW w:w="648" w:type="dxa"/>
            <w:vAlign w:val="center"/>
          </w:tcPr>
          <w:p w14:paraId="7C7AFA45" w14:textId="77777777" w:rsidR="00D74950" w:rsidRPr="00E77F0B" w:rsidRDefault="00D74950" w:rsidP="00D74950">
            <w:pPr>
              <w:numPr>
                <w:ilvl w:val="0"/>
                <w:numId w:val="36"/>
              </w:numPr>
              <w:contextualSpacing/>
              <w:jc w:val="center"/>
              <w:rPr>
                <w:rFonts w:ascii="Sylfaen" w:hAnsi="Sylfaen"/>
                <w:lang w:val="hy-AM"/>
              </w:rPr>
            </w:pPr>
          </w:p>
        </w:tc>
        <w:tc>
          <w:tcPr>
            <w:tcW w:w="3983" w:type="dxa"/>
          </w:tcPr>
          <w:p w14:paraId="14E01471" w14:textId="77777777" w:rsidR="00D74950" w:rsidRPr="00771F1D" w:rsidRDefault="00D74950" w:rsidP="00D33C8A">
            <w:pPr>
              <w:contextualSpacing/>
              <w:rPr>
                <w:rFonts w:ascii="Sylfaen" w:hAnsi="Sylfaen" w:cs="Sylfaen"/>
                <w:lang w:val="hy-AM"/>
              </w:rPr>
            </w:pPr>
            <w:r w:rsidRPr="00771F1D">
              <w:rPr>
                <w:rFonts w:ascii="Sylfaen" w:hAnsi="Sylfaen" w:cs="Arial"/>
                <w:b/>
                <w:lang w:val="hy-AM"/>
              </w:rPr>
              <w:t>Исходные данные</w:t>
            </w:r>
          </w:p>
          <w:p w14:paraId="737CF1C3" w14:textId="77777777" w:rsidR="00D74950" w:rsidRPr="00771F1D" w:rsidRDefault="00D74950" w:rsidP="00D33C8A">
            <w:pPr>
              <w:contextualSpacing/>
              <w:rPr>
                <w:rFonts w:ascii="Sylfaen" w:hAnsi="Sylfaen" w:cs="Arial"/>
                <w:lang w:val="hy-AM"/>
              </w:rPr>
            </w:pPr>
            <w:r w:rsidRPr="00771F1D">
              <w:rPr>
                <w:rFonts w:ascii="Sylfaen" w:hAnsi="Sylfaen" w:cs="Arial"/>
                <w:lang w:val="hy-AM"/>
              </w:rPr>
              <w:t>• Отвод земли под строительные работы</w:t>
            </w:r>
          </w:p>
          <w:p w14:paraId="1B53C752" w14:textId="77777777" w:rsidR="00D74950" w:rsidRPr="00E77F0B" w:rsidRDefault="00D74950" w:rsidP="00D33C8A">
            <w:pPr>
              <w:spacing w:after="200" w:line="276" w:lineRule="auto"/>
              <w:rPr>
                <w:rFonts w:ascii="Sylfaen" w:hAnsi="Sylfaen"/>
                <w:lang w:val="hy-AM"/>
              </w:rPr>
            </w:pPr>
            <w:r w:rsidRPr="00771F1D">
              <w:rPr>
                <w:rFonts w:ascii="Sylfaen" w:hAnsi="Sylfaen" w:cs="Arial"/>
                <w:lang w:val="hy-AM"/>
              </w:rPr>
              <w:t xml:space="preserve">• Документ, подтверждающий право собственности на </w:t>
            </w:r>
            <w:r w:rsidRPr="00724CC3">
              <w:rPr>
                <w:rFonts w:ascii="Sylfaen" w:hAnsi="Sylfaen" w:cs="Arial"/>
                <w:lang w:val="hy-AM"/>
              </w:rPr>
              <w:t xml:space="preserve"> участок</w:t>
            </w:r>
          </w:p>
        </w:tc>
        <w:tc>
          <w:tcPr>
            <w:tcW w:w="5157" w:type="dxa"/>
          </w:tcPr>
          <w:p w14:paraId="78124377" w14:textId="77777777" w:rsidR="00D74950" w:rsidRPr="00724CC3" w:rsidRDefault="00D74950" w:rsidP="00D33C8A">
            <w:pPr>
              <w:rPr>
                <w:rFonts w:ascii="Sylfaen" w:hAnsi="Sylfaen" w:cs="Arial"/>
                <w:lang w:val="hy-AM"/>
              </w:rPr>
            </w:pPr>
            <w:r w:rsidRPr="00724CC3">
              <w:rPr>
                <w:rFonts w:ascii="Sylfaen" w:hAnsi="Sylfaen" w:cs="Arial"/>
                <w:lang w:val="hy-AM"/>
              </w:rPr>
              <w:t>- Свидетельство о государственной регистрации права собственности на недвижимость № 05052023-03-0063.</w:t>
            </w:r>
          </w:p>
          <w:p w14:paraId="6FB332A6" w14:textId="77777777" w:rsidR="00D74950" w:rsidRPr="00E77F0B" w:rsidRDefault="00D74950" w:rsidP="00D33C8A">
            <w:pPr>
              <w:rPr>
                <w:rFonts w:ascii="Sylfaen" w:hAnsi="Sylfaen" w:cs="Arial"/>
                <w:lang w:val="hy-AM"/>
              </w:rPr>
            </w:pPr>
          </w:p>
        </w:tc>
      </w:tr>
      <w:tr w:rsidR="00D74950" w:rsidRPr="00771F1D" w14:paraId="47054BF1" w14:textId="77777777" w:rsidTr="00D33C8A">
        <w:tc>
          <w:tcPr>
            <w:tcW w:w="648" w:type="dxa"/>
            <w:vAlign w:val="center"/>
          </w:tcPr>
          <w:p w14:paraId="63FB77C4"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412E8640" w14:textId="77777777" w:rsidR="00D74950" w:rsidRPr="00E77F0B" w:rsidRDefault="00D74950" w:rsidP="00D33C8A">
            <w:pPr>
              <w:spacing w:after="200" w:line="276" w:lineRule="auto"/>
              <w:rPr>
                <w:rFonts w:ascii="Sylfaen" w:hAnsi="Sylfaen"/>
                <w:lang w:val="hy-AM"/>
              </w:rPr>
            </w:pPr>
            <w:r w:rsidRPr="006013F4">
              <w:rPr>
                <w:rFonts w:ascii="Sylfaen" w:hAnsi="Sylfaen" w:cs="Arial"/>
                <w:lang w:val="hy-AM"/>
              </w:rPr>
              <w:t>Сейсмические, инженерно-геодезические и инженерно-геологические исследования</w:t>
            </w:r>
          </w:p>
        </w:tc>
        <w:tc>
          <w:tcPr>
            <w:tcW w:w="5157" w:type="dxa"/>
          </w:tcPr>
          <w:p w14:paraId="30E11C3E" w14:textId="77777777" w:rsidR="00D74950" w:rsidRPr="006013F4" w:rsidRDefault="00D74950" w:rsidP="00D33C8A">
            <w:pPr>
              <w:spacing w:after="200" w:line="276" w:lineRule="auto"/>
              <w:rPr>
                <w:rFonts w:ascii="Sylfaen" w:hAnsi="Sylfaen" w:cs="Arial"/>
              </w:rPr>
            </w:pPr>
            <w:r w:rsidRPr="006013F4">
              <w:rPr>
                <w:rFonts w:ascii="Sylfaen" w:hAnsi="Sylfaen" w:cs="Arial"/>
                <w:lang w:val="hy-AM"/>
              </w:rPr>
              <w:t>Необходимо провести горно-геологическое исследование участка согласно действующим нормам.</w:t>
            </w:r>
            <w:r w:rsidRPr="006013F4">
              <w:t xml:space="preserve"> </w:t>
            </w:r>
            <w:r w:rsidRPr="006013F4">
              <w:rPr>
                <w:rFonts w:ascii="Sylfaen" w:hAnsi="Sylfaen" w:cs="Arial"/>
                <w:lang w:val="hy-AM"/>
              </w:rPr>
              <w:t>Выявить существующие инженерные сети, необщественные территории и сооружения.</w:t>
            </w:r>
            <w:r>
              <w:rPr>
                <w:rFonts w:ascii="Sylfaen" w:hAnsi="Sylfaen" w:cs="Arial"/>
              </w:rPr>
              <w:t xml:space="preserve"> </w:t>
            </w:r>
            <w:r w:rsidRPr="006013F4">
              <w:t xml:space="preserve"> </w:t>
            </w:r>
            <w:r w:rsidRPr="006013F4">
              <w:rPr>
                <w:rFonts w:ascii="Sylfaen" w:hAnsi="Sylfaen" w:cs="Arial"/>
                <w:lang w:val="hy-AM"/>
              </w:rPr>
              <w:t>Согласование вопроса с операторами коммунальных сетей и другими заинтересованными организациями</w:t>
            </w:r>
            <w:r>
              <w:rPr>
                <w:rFonts w:ascii="Sylfaen" w:hAnsi="Sylfaen" w:cs="Arial"/>
              </w:rPr>
              <w:t xml:space="preserve">. </w:t>
            </w:r>
            <w:r w:rsidRPr="006013F4">
              <w:rPr>
                <w:rFonts w:ascii="Sylfaen" w:hAnsi="Sylfaen" w:cs="Arial"/>
              </w:rPr>
              <w:t>Представлять список реперов</w:t>
            </w:r>
            <w:r>
              <w:rPr>
                <w:rFonts w:ascii="Sylfaen" w:hAnsi="Sylfaen" w:cs="Arial"/>
              </w:rPr>
              <w:t xml:space="preserve">. </w:t>
            </w:r>
            <w:r>
              <w:rPr>
                <w:rFonts w:ascii="Sylfaen" w:hAnsi="Sylfaen" w:cs="Arial"/>
                <w:lang w:val="hy-AM"/>
              </w:rPr>
              <w:t xml:space="preserve"> </w:t>
            </w:r>
          </w:p>
        </w:tc>
      </w:tr>
      <w:tr w:rsidR="00D74950" w:rsidRPr="00724CC3" w14:paraId="2A1CD0EB" w14:textId="77777777" w:rsidTr="00D33C8A">
        <w:tc>
          <w:tcPr>
            <w:tcW w:w="648" w:type="dxa"/>
            <w:vAlign w:val="center"/>
          </w:tcPr>
          <w:p w14:paraId="313F3917"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617DE758" w14:textId="77777777" w:rsidR="00D74950" w:rsidRPr="00E77F0B" w:rsidRDefault="00D74950" w:rsidP="00D33C8A">
            <w:pPr>
              <w:spacing w:after="200" w:line="276" w:lineRule="auto"/>
              <w:rPr>
                <w:rFonts w:ascii="Sylfaen" w:hAnsi="Sylfaen"/>
                <w:lang w:val="hy-AM"/>
              </w:rPr>
            </w:pPr>
            <w:r w:rsidRPr="00E92D37">
              <w:rPr>
                <w:rFonts w:ascii="Sylfaen" w:hAnsi="Sylfaen" w:cs="Arial"/>
                <w:lang w:val="hy-AM"/>
              </w:rPr>
              <w:t>Характеристики конструкции и проектные решения</w:t>
            </w:r>
          </w:p>
        </w:tc>
        <w:tc>
          <w:tcPr>
            <w:tcW w:w="5157" w:type="dxa"/>
          </w:tcPr>
          <w:p w14:paraId="3620F974" w14:textId="77777777" w:rsidR="00D74950" w:rsidRDefault="00D74950" w:rsidP="00D33C8A">
            <w:pPr>
              <w:rPr>
                <w:rFonts w:ascii="Sylfaen" w:hAnsi="Sylfaen" w:cs="Arial"/>
              </w:rPr>
            </w:pPr>
            <w:r w:rsidRPr="003F0994">
              <w:rPr>
                <w:rFonts w:ascii="Sylfaen" w:hAnsi="Sylfaen" w:cs="Arial"/>
                <w:lang w:val="hy-AM"/>
              </w:rPr>
              <w:t>Проект предусматривает открытое футбольное поле, трибуны, футбольную школу с соответствующими зданиями (общая площадь 900–1000 кв. м), спортивный зал для футзала, парковку</w:t>
            </w:r>
          </w:p>
          <w:p w14:paraId="2A0EB2DB" w14:textId="77777777" w:rsidR="00D74950" w:rsidRPr="003F0994" w:rsidRDefault="00D74950" w:rsidP="00D33C8A">
            <w:pPr>
              <w:rPr>
                <w:rFonts w:ascii="Sylfaen" w:hAnsi="Sylfaen" w:cs="Arial"/>
                <w:lang w:val="hy-AM"/>
              </w:rPr>
            </w:pPr>
            <w:r w:rsidRPr="003F0994">
              <w:rPr>
                <w:rFonts w:ascii="Sylfaen" w:hAnsi="Sylfaen" w:cs="Arial"/>
                <w:lang w:val="hy-AM"/>
              </w:rPr>
              <w:t xml:space="preserve">Для здания предусмотрены минимальные требования, в частности: одно- или двухэтажное строение, включающее вестибюль, административные помещения, раздевалки с санузлом, душевыми и умывальниками для ног, кабинет тренера с </w:t>
            </w:r>
            <w:r w:rsidRPr="003F0994">
              <w:rPr>
                <w:rFonts w:ascii="Sylfaen" w:hAnsi="Sylfaen" w:cs="Arial"/>
                <w:lang w:val="hy-AM"/>
              </w:rPr>
              <w:lastRenderedPageBreak/>
              <w:t>санузлом, душевой и умывальником для ног, комната судей с санузлом, душевой и умывальником для ног, медпункт с санузлом и душевой, общий санузел, техническое помещение, комната охраны и другие необходимые помещения.</w:t>
            </w:r>
          </w:p>
          <w:p w14:paraId="10F03BA0" w14:textId="77777777" w:rsidR="00D74950" w:rsidRPr="003F0994" w:rsidRDefault="00D74950" w:rsidP="00D33C8A">
            <w:pPr>
              <w:rPr>
                <w:rFonts w:ascii="Sylfaen" w:hAnsi="Sylfaen" w:cs="Arial"/>
                <w:lang w:val="hy-AM"/>
              </w:rPr>
            </w:pPr>
            <w:r w:rsidRPr="003F0994">
              <w:rPr>
                <w:rFonts w:ascii="Sylfaen" w:hAnsi="Sylfaen" w:cs="Arial"/>
                <w:lang w:val="hy-AM"/>
              </w:rPr>
              <w:t>Проект должен соответствовать правилам игры в футбол и футзал, опубликованным на официальном сайте Федерации Футбола Армении (ФФА), а также инфраструктурному регламенту ФФА (2021 г.).</w:t>
            </w:r>
          </w:p>
          <w:p w14:paraId="6B2C2836" w14:textId="77777777" w:rsidR="00D74950" w:rsidRPr="003F0994" w:rsidRDefault="00D74950" w:rsidP="00D33C8A">
            <w:pPr>
              <w:rPr>
                <w:rFonts w:ascii="Sylfaen" w:hAnsi="Sylfaen" w:cs="Arial"/>
                <w:lang w:val="hy-AM"/>
              </w:rPr>
            </w:pPr>
          </w:p>
          <w:p w14:paraId="180F9D93" w14:textId="77777777" w:rsidR="00D74950" w:rsidRPr="003F0994" w:rsidRDefault="00D74950" w:rsidP="00D33C8A">
            <w:pPr>
              <w:tabs>
                <w:tab w:val="left" w:pos="4732"/>
              </w:tabs>
              <w:spacing w:after="200" w:line="276" w:lineRule="auto"/>
              <w:rPr>
                <w:rFonts w:ascii="Sylfaen" w:hAnsi="Sylfaen" w:cs="Arial"/>
                <w:lang w:val="hy-AM"/>
              </w:rPr>
            </w:pPr>
          </w:p>
        </w:tc>
      </w:tr>
      <w:tr w:rsidR="00D74950" w:rsidRPr="00724CC3" w14:paraId="4DF7F75C" w14:textId="77777777" w:rsidTr="00D33C8A">
        <w:tc>
          <w:tcPr>
            <w:tcW w:w="648" w:type="dxa"/>
            <w:vMerge w:val="restart"/>
            <w:vAlign w:val="center"/>
          </w:tcPr>
          <w:p w14:paraId="2E8789E9" w14:textId="77777777" w:rsidR="00D74950" w:rsidRPr="00E77F0B" w:rsidRDefault="00D74950" w:rsidP="00D74950">
            <w:pPr>
              <w:numPr>
                <w:ilvl w:val="0"/>
                <w:numId w:val="36"/>
              </w:numPr>
              <w:contextualSpacing/>
              <w:jc w:val="center"/>
              <w:rPr>
                <w:rFonts w:ascii="Sylfaen" w:hAnsi="Sylfaen"/>
                <w:lang w:val="hy-AM"/>
              </w:rPr>
            </w:pPr>
          </w:p>
        </w:tc>
        <w:tc>
          <w:tcPr>
            <w:tcW w:w="3983" w:type="dxa"/>
            <w:vAlign w:val="center"/>
          </w:tcPr>
          <w:p w14:paraId="20C26E83" w14:textId="77777777" w:rsidR="00D74950" w:rsidRPr="00E77F0B" w:rsidRDefault="00D74950" w:rsidP="00D33C8A">
            <w:pPr>
              <w:spacing w:after="200" w:line="276" w:lineRule="auto"/>
              <w:rPr>
                <w:rFonts w:ascii="Sylfaen" w:hAnsi="Sylfaen"/>
                <w:lang w:val="hy-AM"/>
              </w:rPr>
            </w:pPr>
            <w:r w:rsidRPr="00393E45">
              <w:rPr>
                <w:rFonts w:ascii="Sylfaen" w:hAnsi="Sylfaen" w:cs="Arial"/>
                <w:lang w:val="hy-AM"/>
              </w:rPr>
              <w:t>Краткое описание работ, которые предстоит выполнить (планируется)</w:t>
            </w:r>
          </w:p>
        </w:tc>
        <w:tc>
          <w:tcPr>
            <w:tcW w:w="5157" w:type="dxa"/>
          </w:tcPr>
          <w:p w14:paraId="5E165A46" w14:textId="77777777" w:rsidR="00D74950" w:rsidRPr="0093276D" w:rsidRDefault="00D74950" w:rsidP="00D33C8A">
            <w:pPr>
              <w:tabs>
                <w:tab w:val="left" w:pos="4732"/>
              </w:tabs>
              <w:spacing w:after="200" w:line="276" w:lineRule="auto"/>
              <w:rPr>
                <w:rFonts w:ascii="Sylfaen" w:hAnsi="Sylfaen" w:cs="Sylfaen"/>
                <w:b/>
                <w:bCs/>
                <w:iCs/>
                <w:lang w:val="en-SE"/>
              </w:rPr>
            </w:pPr>
            <w:proofErr w:type="spellStart"/>
            <w:r w:rsidRPr="0093276D">
              <w:rPr>
                <w:rFonts w:ascii="Sylfaen" w:hAnsi="Sylfaen" w:cs="Sylfaen"/>
                <w:b/>
                <w:bCs/>
                <w:iCs/>
                <w:lang w:val="en-SE"/>
              </w:rPr>
              <w:t>Благоустройство</w:t>
            </w:r>
            <w:proofErr w:type="spellEnd"/>
          </w:p>
          <w:p w14:paraId="1A922299"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благоустройство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озеленение</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наружное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освещение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строительство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наземной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парковки</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соответствии</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необходимостью</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техническими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условиями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будут</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сооружены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внешние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коммуникации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распределительные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станции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подстанции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газоснабжения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канализации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дренажа</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границах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охваченной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проектом</w:t>
            </w:r>
            <w:proofErr w:type="spellEnd"/>
            <w:r w:rsidRPr="0093276D">
              <w:rPr>
                <w:rFonts w:ascii="Sylfaen" w:hAnsi="Sylfaen" w:cs="Sylfaen"/>
                <w:iCs/>
                <w:lang w:val="en-SE"/>
              </w:rPr>
              <w:t>.</w:t>
            </w:r>
          </w:p>
          <w:p w14:paraId="73460206"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Здание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общественного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назначения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будет</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оборудовано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устройствами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обеспечивающими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доступность</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для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людей</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ограниченными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возможностями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пандусами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поручнями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дополнительным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освещением</w:t>
            </w:r>
            <w:proofErr w:type="spellEnd"/>
            <w:r w:rsidRPr="0093276D">
              <w:rPr>
                <w:rFonts w:ascii="Sylfaen" w:hAnsi="Sylfaen" w:cs="Sylfaen"/>
                <w:iCs/>
                <w:lang w:val="en-SE"/>
              </w:rPr>
              <w:t xml:space="preserve">, а в </w:t>
            </w:r>
            <w:proofErr w:type="spellStart"/>
            <w:r w:rsidRPr="0093276D">
              <w:rPr>
                <w:rFonts w:ascii="Sylfaen" w:hAnsi="Sylfaen" w:cs="Sylfaen"/>
                <w:iCs/>
                <w:lang w:val="en-SE"/>
              </w:rPr>
              <w:t>случае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двух</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более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этажей</w:t>
            </w:r>
            <w:proofErr w:type="spellEnd"/>
            <w:r w:rsidRPr="0093276D">
              <w:rPr>
                <w:rFonts w:ascii="Sylfaen" w:hAnsi="Sylfaen" w:cs="Sylfaen"/>
                <w:iCs/>
                <w:lang w:val="en-SE"/>
              </w:rPr>
              <w:t xml:space="preserve"> – </w:t>
            </w:r>
            <w:proofErr w:type="spellStart"/>
            <w:r w:rsidRPr="0093276D">
              <w:rPr>
                <w:rFonts w:ascii="Sylfaen" w:hAnsi="Sylfaen" w:cs="Sylfaen"/>
                <w:iCs/>
                <w:lang w:val="en-SE"/>
              </w:rPr>
              <w:t>лифтом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или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подъемным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механизмом</w:t>
            </w:r>
            <w:proofErr w:type="spellEnd"/>
            <w:r w:rsidRPr="0093276D">
              <w:rPr>
                <w:rFonts w:ascii="Sylfaen" w:hAnsi="Sylfaen" w:cs="Sylfaen"/>
                <w:iCs/>
                <w:lang w:val="en-SE"/>
              </w:rPr>
              <w:t xml:space="preserve">, а </w:t>
            </w:r>
            <w:proofErr w:type="spellStart"/>
            <w:r w:rsidRPr="0093276D">
              <w:rPr>
                <w:rFonts w:ascii="Sylfaen" w:hAnsi="Sylfaen" w:cs="Sylfaen"/>
                <w:iCs/>
                <w:lang w:val="en-SE"/>
              </w:rPr>
              <w:t>также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другими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средствами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предусмотренными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законодательством</w:t>
            </w:r>
            <w:proofErr w:type="spellEnd"/>
            <w:r w:rsidRPr="0093276D">
              <w:rPr>
                <w:rFonts w:ascii="Sylfaen" w:hAnsi="Sylfaen" w:cs="Sylfaen"/>
                <w:iCs/>
                <w:lang w:val="en-SE"/>
              </w:rPr>
              <w:t>.</w:t>
            </w:r>
          </w:p>
          <w:p w14:paraId="5FC89418"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строительство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внутренних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инженерных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систем</w:t>
            </w:r>
            <w:proofErr w:type="spellEnd"/>
            <w:r w:rsidRPr="0093276D">
              <w:rPr>
                <w:rFonts w:ascii="Sylfaen" w:hAnsi="Sylfaen" w:cs="Sylfaen"/>
                <w:iCs/>
                <w:lang w:val="en-SE"/>
              </w:rPr>
              <w:t>:</w:t>
            </w:r>
          </w:p>
          <w:p w14:paraId="2CE6368F"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холодного</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горячего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w:t>
            </w:r>
          </w:p>
          <w:p w14:paraId="16C7DDA0"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канализации</w:t>
            </w:r>
            <w:proofErr w:type="spellEnd"/>
            <w:r w:rsidRPr="0093276D">
              <w:rPr>
                <w:rFonts w:ascii="Sylfaen" w:hAnsi="Sylfaen" w:cs="Sylfaen"/>
                <w:iCs/>
                <w:lang w:val="en-SE"/>
              </w:rPr>
              <w:t>,</w:t>
            </w:r>
          </w:p>
          <w:p w14:paraId="0C8DF628"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lastRenderedPageBreak/>
              <w:t>отопления</w:t>
            </w:r>
            <w:proofErr w:type="spellEnd"/>
            <w:r w:rsidRPr="0093276D">
              <w:rPr>
                <w:rFonts w:ascii="Sylfaen" w:hAnsi="Sylfaen" w:cs="Sylfaen"/>
                <w:iCs/>
                <w:lang w:val="en-SE"/>
              </w:rPr>
              <w:t>,</w:t>
            </w:r>
          </w:p>
          <w:p w14:paraId="3D290465"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электроснабжения</w:t>
            </w:r>
            <w:proofErr w:type="spellEnd"/>
            <w:r w:rsidRPr="0093276D">
              <w:rPr>
                <w:rFonts w:ascii="Sylfaen" w:hAnsi="Sylfaen" w:cs="Sylfaen"/>
                <w:iCs/>
                <w:lang w:val="en-SE"/>
              </w:rPr>
              <w:t>,</w:t>
            </w:r>
          </w:p>
          <w:p w14:paraId="699A6271"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газоснабжения</w:t>
            </w:r>
            <w:proofErr w:type="spellEnd"/>
            <w:r w:rsidRPr="0093276D">
              <w:rPr>
                <w:rFonts w:ascii="Sylfaen" w:hAnsi="Sylfaen" w:cs="Sylfaen"/>
                <w:iCs/>
                <w:lang w:val="en-SE"/>
              </w:rPr>
              <w:t>,</w:t>
            </w:r>
          </w:p>
          <w:p w14:paraId="62BF7B64"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вентиляции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кондиционирования</w:t>
            </w:r>
            <w:proofErr w:type="spellEnd"/>
            <w:r w:rsidRPr="0093276D">
              <w:rPr>
                <w:rFonts w:ascii="Sylfaen" w:hAnsi="Sylfaen" w:cs="Sylfaen"/>
                <w:iCs/>
                <w:lang w:val="en-SE"/>
              </w:rPr>
              <w:t>,</w:t>
            </w:r>
          </w:p>
          <w:p w14:paraId="66ED8C35"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пожарной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сигнализации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пожаротушения</w:t>
            </w:r>
            <w:proofErr w:type="spellEnd"/>
            <w:r w:rsidRPr="0093276D">
              <w:rPr>
                <w:rFonts w:ascii="Sylfaen" w:hAnsi="Sylfaen" w:cs="Sylfaen"/>
                <w:iCs/>
                <w:lang w:val="en-SE"/>
              </w:rPr>
              <w:t>,</w:t>
            </w:r>
          </w:p>
          <w:p w14:paraId="4228C823"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видеонаблюдения</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связи</w:t>
            </w:r>
            <w:proofErr w:type="spellEnd"/>
            <w:r w:rsidRPr="0093276D">
              <w:rPr>
                <w:rFonts w:ascii="Sylfaen" w:hAnsi="Sylfaen" w:cs="Sylfaen"/>
                <w:iCs/>
                <w:lang w:val="en-SE"/>
              </w:rPr>
              <w:t>,</w:t>
            </w:r>
          </w:p>
          <w:p w14:paraId="3192BC5C"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дренажа</w:t>
            </w:r>
            <w:proofErr w:type="spellEnd"/>
            <w:r w:rsidRPr="0093276D">
              <w:rPr>
                <w:rFonts w:ascii="Sylfaen" w:hAnsi="Sylfaen" w:cs="Sylfaen"/>
                <w:iCs/>
                <w:lang w:val="en-SE"/>
              </w:rPr>
              <w:t>,</w:t>
            </w:r>
          </w:p>
          <w:p w14:paraId="6550E080" w14:textId="77777777" w:rsidR="00D74950" w:rsidRPr="0093276D" w:rsidRDefault="00D74950" w:rsidP="00D74950">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энергоэффективных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решений</w:t>
            </w:r>
            <w:proofErr w:type="spellEnd"/>
            <w:r w:rsidRPr="0093276D">
              <w:rPr>
                <w:rFonts w:ascii="Sylfaen" w:hAnsi="Sylfaen" w:cs="Sylfaen"/>
                <w:iCs/>
                <w:lang w:val="en-SE"/>
              </w:rPr>
              <w:t>.</w:t>
            </w:r>
          </w:p>
          <w:p w14:paraId="6AC1687D" w14:textId="77777777" w:rsidR="00D74950" w:rsidRPr="0093276D" w:rsidRDefault="00D74950" w:rsidP="00D33C8A">
            <w:pPr>
              <w:tabs>
                <w:tab w:val="left" w:pos="4732"/>
              </w:tabs>
              <w:spacing w:after="200" w:line="276" w:lineRule="auto"/>
              <w:rPr>
                <w:rFonts w:ascii="Sylfaen" w:hAnsi="Sylfaen" w:cs="Sylfaen"/>
                <w:iCs/>
                <w:lang w:val="en-SE"/>
              </w:rPr>
            </w:pPr>
            <w:r w:rsidRPr="0093276D">
              <w:rPr>
                <w:rFonts w:ascii="Sylfaen" w:hAnsi="Sylfaen" w:cs="Sylfaen"/>
                <w:iCs/>
                <w:lang w:val="en-SE"/>
              </w:rPr>
              <w:t xml:space="preserve">С </w:t>
            </w:r>
            <w:proofErr w:type="spellStart"/>
            <w:r w:rsidRPr="0093276D">
              <w:rPr>
                <w:rFonts w:ascii="Sylfaen" w:hAnsi="Sylfaen" w:cs="Sylfaen"/>
                <w:iCs/>
                <w:lang w:val="en-SE"/>
              </w:rPr>
              <w:t>учетом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климатических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условий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использование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альтернативных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источников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энергии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включая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солнечные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водонагреватели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фотоэлектрические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панели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для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обеспечения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горячего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электроснабжения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зданий</w:t>
            </w:r>
            <w:proofErr w:type="spellEnd"/>
            <w:r w:rsidRPr="0093276D">
              <w:rPr>
                <w:rFonts w:ascii="Sylfaen" w:hAnsi="Sylfaen" w:cs="Sylfaen"/>
                <w:iCs/>
                <w:lang w:val="en-SE"/>
              </w:rPr>
              <w:t>.</w:t>
            </w:r>
          </w:p>
          <w:p w14:paraId="18D26305"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Текущие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работы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должны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согласовываться</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заказчиком</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рабочем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порядке</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одновременным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соблюдением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обязательных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нормативных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требований</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использованием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современных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подходов</w:t>
            </w:r>
            <w:proofErr w:type="spellEnd"/>
            <w:r w:rsidRPr="0093276D">
              <w:rPr>
                <w:rFonts w:ascii="Sylfaen" w:hAnsi="Sylfaen" w:cs="Sylfaen"/>
                <w:iCs/>
                <w:lang w:val="en-SE"/>
              </w:rPr>
              <w:t>.</w:t>
            </w:r>
          </w:p>
          <w:p w14:paraId="5A2D87F6"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Ведомость</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объемов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работ</w:t>
            </w:r>
            <w:proofErr w:type="spellEnd"/>
          </w:p>
          <w:p w14:paraId="1FC5DDB5" w14:textId="77777777" w:rsidR="00D74950" w:rsidRPr="0093276D" w:rsidRDefault="00D74950" w:rsidP="00D33C8A">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Детальная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разработка</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сметных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расчетов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объектам</w:t>
            </w:r>
            <w:proofErr w:type="spellEnd"/>
            <w:r w:rsidRPr="0093276D">
              <w:rPr>
                <w:rFonts w:ascii="Sylfaen" w:hAnsi="Sylfaen" w:cs="Sylfaen"/>
                <w:iCs/>
                <w:lang w:val="en-SE"/>
              </w:rPr>
              <w:t>.</w:t>
            </w:r>
          </w:p>
          <w:p w14:paraId="04D72D78" w14:textId="77777777" w:rsidR="00D74950" w:rsidRPr="0093276D" w:rsidRDefault="00D74950" w:rsidP="00D33C8A">
            <w:pPr>
              <w:spacing w:after="200" w:line="276" w:lineRule="auto"/>
              <w:rPr>
                <w:rFonts w:ascii="Sylfaen" w:hAnsi="Sylfaen"/>
                <w:iCs/>
                <w:lang w:val="hy-AM"/>
              </w:rPr>
            </w:pPr>
          </w:p>
        </w:tc>
      </w:tr>
      <w:tr w:rsidR="00D74950" w:rsidRPr="00724CC3" w14:paraId="7B9FEF63" w14:textId="77777777" w:rsidTr="00D33C8A">
        <w:trPr>
          <w:gridAfter w:val="2"/>
          <w:wAfter w:w="9140" w:type="dxa"/>
          <w:trHeight w:val="316"/>
        </w:trPr>
        <w:tc>
          <w:tcPr>
            <w:tcW w:w="648" w:type="dxa"/>
            <w:vMerge/>
            <w:vAlign w:val="center"/>
          </w:tcPr>
          <w:p w14:paraId="3CD9690D" w14:textId="77777777" w:rsidR="00D74950" w:rsidRPr="00E77F0B" w:rsidRDefault="00D74950" w:rsidP="00D74950">
            <w:pPr>
              <w:numPr>
                <w:ilvl w:val="0"/>
                <w:numId w:val="36"/>
              </w:numPr>
              <w:contextualSpacing/>
              <w:jc w:val="center"/>
              <w:rPr>
                <w:rFonts w:ascii="Sylfaen" w:hAnsi="Sylfaen"/>
                <w:lang w:val="hy-AM"/>
              </w:rPr>
            </w:pPr>
          </w:p>
        </w:tc>
      </w:tr>
    </w:tbl>
    <w:p w14:paraId="41AF96BC" w14:textId="77777777" w:rsidR="00D74950" w:rsidRPr="00E77F0B" w:rsidRDefault="00D74950" w:rsidP="00D74950">
      <w:pPr>
        <w:spacing w:after="200" w:line="276" w:lineRule="auto"/>
        <w:jc w:val="center"/>
        <w:rPr>
          <w:rFonts w:ascii="Sylfaen" w:eastAsiaTheme="minorEastAsia" w:hAnsi="Sylfaen" w:cs="Sylfaen"/>
          <w:b/>
          <w:lang w:val="hy-AM"/>
        </w:rPr>
      </w:pPr>
    </w:p>
    <w:p w14:paraId="08368830" w14:textId="77777777" w:rsidR="00D74950" w:rsidRPr="00E77F0B" w:rsidRDefault="00D74950" w:rsidP="00D74950">
      <w:pPr>
        <w:spacing w:after="200" w:line="276" w:lineRule="auto"/>
        <w:ind w:left="29"/>
        <w:rPr>
          <w:rFonts w:ascii="Sylfaen" w:eastAsiaTheme="minorEastAsia" w:hAnsi="Sylfaen"/>
          <w:b/>
          <w:szCs w:val="20"/>
          <w:lang w:val="hy-AM"/>
        </w:rPr>
      </w:pPr>
      <w:r w:rsidRPr="00F67F0A">
        <w:rPr>
          <w:rFonts w:ascii="Sylfaen" w:eastAsiaTheme="minorEastAsia" w:hAnsi="Sylfaen" w:cs="Arial"/>
          <w:b/>
          <w:szCs w:val="20"/>
          <w:lang w:val="hy-AM"/>
        </w:rPr>
        <w:t>Выполненный проект предоставляется заказчику в следующем объеме:</w:t>
      </w:r>
    </w:p>
    <w:tbl>
      <w:tblPr>
        <w:tblStyle w:val="TableGrid"/>
        <w:tblW w:w="0" w:type="auto"/>
        <w:tblInd w:w="29" w:type="dxa"/>
        <w:tblLook w:val="04A0" w:firstRow="1" w:lastRow="0" w:firstColumn="1" w:lastColumn="0" w:noHBand="0" w:noVBand="1"/>
      </w:tblPr>
      <w:tblGrid>
        <w:gridCol w:w="888"/>
        <w:gridCol w:w="1811"/>
        <w:gridCol w:w="4017"/>
        <w:gridCol w:w="2139"/>
      </w:tblGrid>
      <w:tr w:rsidR="00D74950" w:rsidRPr="00E77F0B" w14:paraId="4511E801" w14:textId="77777777" w:rsidTr="00D33C8A">
        <w:trPr>
          <w:trHeight w:val="60"/>
        </w:trPr>
        <w:tc>
          <w:tcPr>
            <w:tcW w:w="888" w:type="dxa"/>
          </w:tcPr>
          <w:p w14:paraId="2F133D68" w14:textId="77777777" w:rsidR="00D74950" w:rsidRPr="00E77F0B" w:rsidRDefault="00D74950" w:rsidP="00D33C8A">
            <w:pPr>
              <w:spacing w:after="200" w:line="276" w:lineRule="auto"/>
              <w:jc w:val="center"/>
              <w:rPr>
                <w:rFonts w:ascii="Sylfaen" w:hAnsi="Sylfaen"/>
                <w:sz w:val="20"/>
                <w:szCs w:val="20"/>
              </w:rPr>
            </w:pPr>
            <w:r w:rsidRPr="00F67F0A">
              <w:rPr>
                <w:rFonts w:ascii="Sylfaen" w:hAnsi="Sylfaen" w:cs="Arial"/>
                <w:sz w:val="20"/>
                <w:szCs w:val="20"/>
              </w:rPr>
              <w:t>Книга</w:t>
            </w:r>
          </w:p>
        </w:tc>
        <w:tc>
          <w:tcPr>
            <w:tcW w:w="1811" w:type="dxa"/>
          </w:tcPr>
          <w:p w14:paraId="10277974" w14:textId="77777777" w:rsidR="00D74950" w:rsidRPr="00E77F0B" w:rsidRDefault="00D74950" w:rsidP="00D33C8A">
            <w:pPr>
              <w:spacing w:after="200" w:line="276" w:lineRule="auto"/>
              <w:jc w:val="center"/>
              <w:rPr>
                <w:rFonts w:ascii="Sylfaen" w:hAnsi="Sylfaen"/>
                <w:sz w:val="20"/>
                <w:szCs w:val="20"/>
              </w:rPr>
            </w:pPr>
            <w:r w:rsidRPr="00F67F0A">
              <w:rPr>
                <w:rFonts w:ascii="Sylfaen" w:hAnsi="Sylfaen" w:cs="Arial"/>
                <w:sz w:val="20"/>
                <w:szCs w:val="20"/>
              </w:rPr>
              <w:t>Название</w:t>
            </w:r>
          </w:p>
        </w:tc>
        <w:tc>
          <w:tcPr>
            <w:tcW w:w="4017" w:type="dxa"/>
          </w:tcPr>
          <w:p w14:paraId="556B133B" w14:textId="77777777" w:rsidR="00D74950" w:rsidRPr="00E77F0B" w:rsidRDefault="00D74950" w:rsidP="00D33C8A">
            <w:pPr>
              <w:spacing w:after="200" w:line="276" w:lineRule="auto"/>
              <w:jc w:val="center"/>
              <w:rPr>
                <w:rFonts w:ascii="Sylfaen" w:hAnsi="Sylfaen"/>
                <w:sz w:val="20"/>
                <w:szCs w:val="20"/>
              </w:rPr>
            </w:pPr>
            <w:r w:rsidRPr="00F67F0A">
              <w:rPr>
                <w:rFonts w:ascii="Sylfaen" w:hAnsi="Sylfaen"/>
                <w:sz w:val="20"/>
                <w:szCs w:val="20"/>
              </w:rPr>
              <w:t>Содержание</w:t>
            </w:r>
          </w:p>
        </w:tc>
        <w:tc>
          <w:tcPr>
            <w:tcW w:w="2139" w:type="dxa"/>
          </w:tcPr>
          <w:p w14:paraId="07CDB234" w14:textId="77777777" w:rsidR="00D74950" w:rsidRPr="00F67F0A" w:rsidRDefault="00D74950" w:rsidP="00D33C8A">
            <w:pPr>
              <w:spacing w:after="200" w:line="276" w:lineRule="auto"/>
              <w:jc w:val="center"/>
              <w:rPr>
                <w:rFonts w:ascii="Sylfaen" w:hAnsi="Sylfaen" w:cs="Arial"/>
                <w:sz w:val="20"/>
                <w:szCs w:val="20"/>
              </w:rPr>
            </w:pPr>
            <w:r w:rsidRPr="00F67F0A">
              <w:rPr>
                <w:rFonts w:ascii="Sylfaen" w:hAnsi="Sylfaen" w:cs="Arial"/>
                <w:sz w:val="20"/>
                <w:szCs w:val="20"/>
              </w:rPr>
              <w:t>Армянский</w:t>
            </w:r>
          </w:p>
          <w:p w14:paraId="793A1A5A" w14:textId="77777777" w:rsidR="00D74950" w:rsidRPr="00E77F0B" w:rsidRDefault="00D74950" w:rsidP="00D33C8A">
            <w:pPr>
              <w:spacing w:after="200" w:line="276" w:lineRule="auto"/>
              <w:jc w:val="center"/>
              <w:rPr>
                <w:rFonts w:ascii="Sylfaen" w:hAnsi="Sylfaen" w:cs="Arial"/>
                <w:sz w:val="20"/>
                <w:szCs w:val="20"/>
              </w:rPr>
            </w:pPr>
            <w:r w:rsidRPr="00F67F0A">
              <w:rPr>
                <w:rFonts w:ascii="Sylfaen" w:hAnsi="Sylfaen" w:cs="Arial"/>
                <w:sz w:val="20"/>
                <w:szCs w:val="20"/>
              </w:rPr>
              <w:t>русский язык</w:t>
            </w:r>
          </w:p>
        </w:tc>
      </w:tr>
      <w:tr w:rsidR="00D74950" w:rsidRPr="00E77F0B" w14:paraId="6F1D7166" w14:textId="77777777" w:rsidTr="00D33C8A">
        <w:tc>
          <w:tcPr>
            <w:tcW w:w="888" w:type="dxa"/>
          </w:tcPr>
          <w:p w14:paraId="5AFE4B33" w14:textId="77777777" w:rsidR="00D74950" w:rsidRPr="00E77F0B" w:rsidRDefault="00D74950" w:rsidP="00D33C8A">
            <w:pPr>
              <w:spacing w:after="200" w:line="276" w:lineRule="auto"/>
              <w:rPr>
                <w:rFonts w:ascii="Sylfaen" w:hAnsi="Sylfaen"/>
                <w:sz w:val="20"/>
                <w:szCs w:val="20"/>
              </w:rPr>
            </w:pPr>
            <w:r w:rsidRPr="00F67F0A">
              <w:rPr>
                <w:rFonts w:ascii="Sylfaen" w:hAnsi="Sylfaen"/>
                <w:sz w:val="20"/>
                <w:szCs w:val="20"/>
              </w:rPr>
              <w:t xml:space="preserve">Книга </w:t>
            </w:r>
            <w:r w:rsidRPr="00E77F0B">
              <w:rPr>
                <w:rFonts w:ascii="Sylfaen" w:hAnsi="Sylfaen"/>
                <w:sz w:val="20"/>
                <w:szCs w:val="20"/>
              </w:rPr>
              <w:t>-</w:t>
            </w:r>
            <w:r w:rsidRPr="00E77F0B">
              <w:rPr>
                <w:rFonts w:ascii="Sylfaen" w:hAnsi="Sylfaen"/>
                <w:sz w:val="20"/>
                <w:szCs w:val="20"/>
              </w:rPr>
              <w:lastRenderedPageBreak/>
              <w:t>1</w:t>
            </w:r>
          </w:p>
        </w:tc>
        <w:tc>
          <w:tcPr>
            <w:tcW w:w="1811" w:type="dxa"/>
          </w:tcPr>
          <w:p w14:paraId="6897BF63" w14:textId="77777777" w:rsidR="00D74950" w:rsidRPr="00E77F0B" w:rsidRDefault="00D74950" w:rsidP="00D33C8A">
            <w:pPr>
              <w:spacing w:after="200" w:line="276" w:lineRule="auto"/>
              <w:rPr>
                <w:rFonts w:ascii="Sylfaen" w:hAnsi="Sylfaen"/>
                <w:sz w:val="20"/>
                <w:szCs w:val="20"/>
              </w:rPr>
            </w:pPr>
            <w:r w:rsidRPr="008D6A51">
              <w:rPr>
                <w:rFonts w:ascii="Sylfaen" w:hAnsi="Sylfaen" w:cs="Arial"/>
                <w:sz w:val="20"/>
                <w:szCs w:val="20"/>
              </w:rPr>
              <w:lastRenderedPageBreak/>
              <w:t xml:space="preserve">Пояснительная </w:t>
            </w:r>
            <w:r w:rsidRPr="008D6A51">
              <w:rPr>
                <w:rFonts w:ascii="Sylfaen" w:hAnsi="Sylfaen" w:cs="Arial"/>
                <w:sz w:val="20"/>
                <w:szCs w:val="20"/>
              </w:rPr>
              <w:lastRenderedPageBreak/>
              <w:t>часть</w:t>
            </w:r>
          </w:p>
        </w:tc>
        <w:tc>
          <w:tcPr>
            <w:tcW w:w="4017" w:type="dxa"/>
          </w:tcPr>
          <w:p w14:paraId="20962D55" w14:textId="77777777" w:rsidR="00D74950" w:rsidRDefault="00D74950" w:rsidP="00D33C8A">
            <w:pPr>
              <w:spacing w:after="200" w:line="276" w:lineRule="auto"/>
              <w:rPr>
                <w:rFonts w:ascii="Sylfaen" w:hAnsi="Sylfaen" w:cs="Arial"/>
                <w:sz w:val="20"/>
                <w:szCs w:val="20"/>
              </w:rPr>
            </w:pPr>
            <w:r w:rsidRPr="00956ECD">
              <w:rPr>
                <w:rFonts w:ascii="Sylfaen" w:hAnsi="Sylfaen" w:cs="Arial"/>
                <w:sz w:val="20"/>
                <w:szCs w:val="20"/>
              </w:rPr>
              <w:lastRenderedPageBreak/>
              <w:t xml:space="preserve">Объяснение, расчеты, анализ, описание </w:t>
            </w:r>
            <w:r w:rsidRPr="00956ECD">
              <w:rPr>
                <w:rFonts w:ascii="Sylfaen" w:hAnsi="Sylfaen" w:cs="Arial"/>
                <w:sz w:val="20"/>
                <w:szCs w:val="20"/>
              </w:rPr>
              <w:lastRenderedPageBreak/>
              <w:t>мер по снижению экологического риска, исходные данные,</w:t>
            </w:r>
          </w:p>
          <w:p w14:paraId="3C55CCBA" w14:textId="77777777" w:rsidR="00D74950" w:rsidRPr="007364DC" w:rsidRDefault="00D74950" w:rsidP="00D33C8A">
            <w:pPr>
              <w:spacing w:after="200" w:line="276" w:lineRule="auto"/>
              <w:rPr>
                <w:rFonts w:ascii="Sylfaen" w:hAnsi="Sylfaen"/>
                <w:sz w:val="20"/>
                <w:szCs w:val="20"/>
              </w:rPr>
            </w:pPr>
            <w:r w:rsidRPr="007364DC">
              <w:rPr>
                <w:rFonts w:ascii="Sylfaen" w:hAnsi="Sylfaen" w:cs="Arial"/>
                <w:sz w:val="20"/>
                <w:szCs w:val="20"/>
              </w:rPr>
              <w:t>Задание на архитектурное проектирование (разрешение на проектирование), задание на проектирование и т.д.</w:t>
            </w:r>
          </w:p>
        </w:tc>
        <w:tc>
          <w:tcPr>
            <w:tcW w:w="2139" w:type="dxa"/>
          </w:tcPr>
          <w:p w14:paraId="429BD3E9"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lastRenderedPageBreak/>
              <w:t>5</w:t>
            </w:r>
          </w:p>
        </w:tc>
      </w:tr>
      <w:tr w:rsidR="00D74950" w:rsidRPr="00E77F0B" w14:paraId="60A47B5F" w14:textId="77777777" w:rsidTr="00D33C8A">
        <w:tc>
          <w:tcPr>
            <w:tcW w:w="888" w:type="dxa"/>
          </w:tcPr>
          <w:p w14:paraId="57945B80" w14:textId="77777777" w:rsidR="00D74950" w:rsidRPr="00E77F0B" w:rsidRDefault="00D74950" w:rsidP="00D33C8A">
            <w:pPr>
              <w:spacing w:after="200" w:line="276" w:lineRule="auto"/>
              <w:rPr>
                <w:rFonts w:ascii="Sylfaen" w:hAnsi="Sylfaen"/>
                <w:sz w:val="20"/>
                <w:szCs w:val="20"/>
                <w:lang w:val="hy-AM"/>
              </w:rPr>
            </w:pPr>
            <w:r w:rsidRPr="00F67F0A">
              <w:rPr>
                <w:rFonts w:ascii="Sylfaen" w:hAnsi="Sylfaen"/>
                <w:sz w:val="20"/>
                <w:szCs w:val="20"/>
              </w:rPr>
              <w:t xml:space="preserve">Книга </w:t>
            </w:r>
            <w:r w:rsidRPr="00E77F0B">
              <w:rPr>
                <w:rFonts w:ascii="Sylfaen" w:hAnsi="Sylfaen"/>
                <w:sz w:val="20"/>
                <w:szCs w:val="20"/>
              </w:rPr>
              <w:t>-2</w:t>
            </w:r>
            <w:r w:rsidRPr="00E77F0B">
              <w:rPr>
                <w:rFonts w:ascii="Sylfaen" w:hAnsi="Sylfaen"/>
                <w:sz w:val="20"/>
                <w:szCs w:val="20"/>
                <w:lang w:val="hy-AM"/>
              </w:rPr>
              <w:t>*</w:t>
            </w:r>
          </w:p>
        </w:tc>
        <w:tc>
          <w:tcPr>
            <w:tcW w:w="1811" w:type="dxa"/>
          </w:tcPr>
          <w:p w14:paraId="71872AAB" w14:textId="77777777" w:rsidR="00D74950" w:rsidRPr="00E77F0B" w:rsidRDefault="00D74950" w:rsidP="00D33C8A">
            <w:pPr>
              <w:spacing w:after="200" w:line="276" w:lineRule="auto"/>
              <w:rPr>
                <w:rFonts w:ascii="Sylfaen" w:hAnsi="Sylfaen"/>
                <w:sz w:val="20"/>
                <w:szCs w:val="20"/>
                <w:lang w:val="hy-AM"/>
              </w:rPr>
            </w:pPr>
            <w:r w:rsidRPr="008D6A51">
              <w:rPr>
                <w:rFonts w:ascii="Sylfaen" w:hAnsi="Sylfaen" w:cs="Arial"/>
                <w:sz w:val="20"/>
                <w:szCs w:val="20"/>
                <w:lang w:val="hy-AM"/>
              </w:rPr>
              <w:t>Чертежная часть</w:t>
            </w:r>
          </w:p>
        </w:tc>
        <w:tc>
          <w:tcPr>
            <w:tcW w:w="4017" w:type="dxa"/>
          </w:tcPr>
          <w:p w14:paraId="697CD4E9" w14:textId="77777777" w:rsidR="00D74950" w:rsidRDefault="00D74950" w:rsidP="00D33C8A">
            <w:pPr>
              <w:spacing w:after="200" w:line="276" w:lineRule="auto"/>
              <w:rPr>
                <w:rFonts w:ascii="Sylfaen" w:hAnsi="Sylfaen"/>
                <w:sz w:val="20"/>
                <w:szCs w:val="20"/>
              </w:rPr>
            </w:pPr>
            <w:r w:rsidRPr="00B60BE1">
              <w:rPr>
                <w:rFonts w:ascii="Sylfaen" w:hAnsi="Sylfaen" w:cs="Arial"/>
                <w:sz w:val="20"/>
                <w:szCs w:val="20"/>
                <w:lang w:val="hy-AM"/>
              </w:rPr>
              <w:t>Рабочие чертежи (Генеральный план, архитектурная часть, конструктивная часть, благоустройство, наружное и внутреннее электроснабжение, наружное и внутреннее водоснабжение, наружное и внутреннее газоснабжение, отопление, естественная и искусственная вентиляция</w:t>
            </w:r>
            <w:r w:rsidRPr="00E77F0B">
              <w:rPr>
                <w:rFonts w:ascii="Sylfaen" w:hAnsi="Sylfaen" w:cs="Arial"/>
                <w:sz w:val="20"/>
                <w:szCs w:val="20"/>
                <w:lang w:val="hy-AM"/>
              </w:rPr>
              <w:t xml:space="preserve">, </w:t>
            </w:r>
            <w:r w:rsidRPr="00B60BE1">
              <w:rPr>
                <w:rFonts w:ascii="Sylfaen" w:hAnsi="Sylfaen" w:cs="Arial"/>
                <w:sz w:val="20"/>
                <w:szCs w:val="20"/>
                <w:lang w:val="hy-AM"/>
              </w:rPr>
              <w:t>пожарная аварийная система, организация строительства, график работы</w:t>
            </w:r>
            <w:r w:rsidRPr="00E77F0B">
              <w:rPr>
                <w:rFonts w:ascii="Sylfaen" w:hAnsi="Sylfaen"/>
                <w:sz w:val="20"/>
                <w:szCs w:val="20"/>
                <w:lang w:val="hy-AM"/>
              </w:rPr>
              <w:t>)</w:t>
            </w:r>
            <w:r>
              <w:rPr>
                <w:rFonts w:ascii="Sylfaen" w:hAnsi="Sylfaen"/>
                <w:sz w:val="20"/>
                <w:szCs w:val="20"/>
              </w:rPr>
              <w:t>.</w:t>
            </w:r>
          </w:p>
          <w:p w14:paraId="7500D2F8" w14:textId="77777777" w:rsidR="00D74950" w:rsidRDefault="00D74950" w:rsidP="00D33C8A">
            <w:pPr>
              <w:spacing w:after="200" w:line="276" w:lineRule="auto"/>
              <w:rPr>
                <w:rFonts w:ascii="Sylfaen" w:hAnsi="Sylfaen" w:cs="Arial"/>
                <w:sz w:val="20"/>
                <w:szCs w:val="20"/>
              </w:rPr>
            </w:pPr>
            <w:r w:rsidRPr="004258BA">
              <w:rPr>
                <w:rFonts w:ascii="Sylfaen" w:hAnsi="Sylfaen" w:cs="Arial"/>
                <w:sz w:val="20"/>
                <w:szCs w:val="20"/>
                <w:lang w:val="hy-AM"/>
              </w:rPr>
              <w:t>Карты участка (карта трассы: М 1:1000, карта местности: М 1:500), геологическая съемка, вертикальный план территории.</w:t>
            </w:r>
          </w:p>
          <w:p w14:paraId="3BAA7C9D" w14:textId="77777777" w:rsidR="00D74950" w:rsidRDefault="00D74950" w:rsidP="00D33C8A">
            <w:pPr>
              <w:spacing w:after="200" w:line="276" w:lineRule="auto"/>
              <w:rPr>
                <w:rFonts w:ascii="Sylfaen" w:hAnsi="Sylfaen" w:cs="Arial"/>
                <w:sz w:val="20"/>
                <w:szCs w:val="20"/>
              </w:rPr>
            </w:pPr>
            <w:r w:rsidRPr="004258BA">
              <w:rPr>
                <w:rFonts w:ascii="Sylfaen" w:hAnsi="Sylfaen" w:cs="Arial"/>
                <w:sz w:val="20"/>
                <w:szCs w:val="20"/>
                <w:lang w:val="hy-AM"/>
              </w:rPr>
              <w:t>Метрические чертежи (планы, разрезы, с фотографиями).</w:t>
            </w:r>
          </w:p>
          <w:p w14:paraId="167B6B14" w14:textId="77777777" w:rsidR="00D74950" w:rsidRPr="00EC19B6" w:rsidRDefault="00D74950" w:rsidP="00D33C8A">
            <w:pPr>
              <w:spacing w:after="200" w:line="276" w:lineRule="auto"/>
              <w:rPr>
                <w:rFonts w:ascii="Sylfaen" w:hAnsi="Sylfaen"/>
                <w:sz w:val="20"/>
                <w:szCs w:val="20"/>
              </w:rPr>
            </w:pPr>
            <w:r w:rsidRPr="004258BA">
              <w:rPr>
                <w:rFonts w:ascii="Sylfaen" w:hAnsi="Sylfaen" w:cs="Arial"/>
                <w:sz w:val="20"/>
                <w:szCs w:val="20"/>
                <w:lang w:val="hy-AM"/>
              </w:rPr>
              <w:t>Планы, разрезы, детали, узлы и т.п. проектируемых сооружений М 1-100, М 1-50, М 1-20.</w:t>
            </w:r>
            <w:r w:rsidRPr="004258BA">
              <w:t xml:space="preserve"> </w:t>
            </w:r>
            <w:r w:rsidRPr="004258BA">
              <w:rPr>
                <w:rFonts w:ascii="Sylfaen" w:hAnsi="Sylfaen" w:cs="Arial"/>
                <w:sz w:val="20"/>
                <w:szCs w:val="20"/>
                <w:lang w:val="hy-AM"/>
              </w:rPr>
              <w:t>Чертежи элементов конструкции, подробные и сборочные спецификации и т.д.</w:t>
            </w:r>
          </w:p>
        </w:tc>
        <w:tc>
          <w:tcPr>
            <w:tcW w:w="2139" w:type="dxa"/>
          </w:tcPr>
          <w:p w14:paraId="17C7A227"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t>5</w:t>
            </w:r>
          </w:p>
        </w:tc>
      </w:tr>
      <w:tr w:rsidR="00D74950" w:rsidRPr="00E77F0B" w14:paraId="4A0C52A4" w14:textId="77777777" w:rsidTr="00D33C8A">
        <w:tc>
          <w:tcPr>
            <w:tcW w:w="888" w:type="dxa"/>
          </w:tcPr>
          <w:p w14:paraId="211DD71C" w14:textId="77777777" w:rsidR="00D74950" w:rsidRPr="00E77F0B" w:rsidRDefault="00D74950" w:rsidP="00D33C8A">
            <w:pPr>
              <w:spacing w:after="200" w:line="276" w:lineRule="auto"/>
              <w:rPr>
                <w:rFonts w:ascii="Sylfaen" w:hAnsi="Sylfaen"/>
                <w:sz w:val="20"/>
                <w:szCs w:val="20"/>
                <w:lang w:val="hy-AM"/>
              </w:rPr>
            </w:pPr>
            <w:r w:rsidRPr="00F67F0A">
              <w:rPr>
                <w:rFonts w:ascii="Sylfaen" w:hAnsi="Sylfaen"/>
                <w:sz w:val="20"/>
                <w:szCs w:val="20"/>
              </w:rPr>
              <w:t xml:space="preserve">Книга </w:t>
            </w:r>
            <w:r w:rsidRPr="00E77F0B">
              <w:rPr>
                <w:rFonts w:ascii="Sylfaen" w:hAnsi="Sylfaen"/>
                <w:sz w:val="20"/>
                <w:szCs w:val="20"/>
              </w:rPr>
              <w:t>-3</w:t>
            </w:r>
          </w:p>
        </w:tc>
        <w:tc>
          <w:tcPr>
            <w:tcW w:w="1811" w:type="dxa"/>
          </w:tcPr>
          <w:p w14:paraId="10D220B8" w14:textId="77777777" w:rsidR="00D74950" w:rsidRPr="00E77F0B" w:rsidRDefault="00D74950" w:rsidP="00D33C8A">
            <w:pPr>
              <w:spacing w:after="200" w:line="276" w:lineRule="auto"/>
              <w:rPr>
                <w:rFonts w:ascii="Sylfaen" w:hAnsi="Sylfaen"/>
                <w:sz w:val="20"/>
                <w:szCs w:val="20"/>
              </w:rPr>
            </w:pPr>
            <w:r w:rsidRPr="008D6A51">
              <w:rPr>
                <w:rFonts w:ascii="Sylfaen" w:hAnsi="Sylfaen" w:cs="Arial"/>
                <w:sz w:val="20"/>
                <w:szCs w:val="20"/>
                <w:lang w:val="hy-AM"/>
              </w:rPr>
              <w:t>Краткое описание объема работ</w:t>
            </w:r>
          </w:p>
        </w:tc>
        <w:tc>
          <w:tcPr>
            <w:tcW w:w="4017" w:type="dxa"/>
          </w:tcPr>
          <w:p w14:paraId="683DFA9F" w14:textId="77777777" w:rsidR="00D74950" w:rsidRDefault="00D74950" w:rsidP="00D33C8A">
            <w:pPr>
              <w:spacing w:after="200" w:line="276" w:lineRule="auto"/>
              <w:rPr>
                <w:rFonts w:ascii="Sylfaen" w:hAnsi="Sylfaen" w:cs="Arial"/>
                <w:sz w:val="20"/>
                <w:szCs w:val="20"/>
              </w:rPr>
            </w:pPr>
            <w:r w:rsidRPr="008476D2">
              <w:rPr>
                <w:rFonts w:ascii="Sylfaen" w:hAnsi="Sylfaen" w:cs="Arial"/>
                <w:sz w:val="20"/>
                <w:szCs w:val="20"/>
              </w:rPr>
              <w:t>С подробным описанием объемов работ, объемных количеств, пустых столбцов за единицу и общую цену.</w:t>
            </w:r>
          </w:p>
          <w:p w14:paraId="2CC4A66A" w14:textId="77777777" w:rsidR="00D74950" w:rsidRDefault="00D74950" w:rsidP="00D33C8A">
            <w:pPr>
              <w:spacing w:after="200" w:line="276" w:lineRule="auto"/>
              <w:rPr>
                <w:rFonts w:ascii="Sylfaen" w:hAnsi="Sylfaen"/>
                <w:sz w:val="20"/>
                <w:szCs w:val="20"/>
              </w:rPr>
            </w:pPr>
            <w:r w:rsidRPr="008476D2">
              <w:rPr>
                <w:rFonts w:ascii="Sylfaen" w:hAnsi="Sylfaen"/>
                <w:sz w:val="20"/>
                <w:szCs w:val="20"/>
              </w:rPr>
              <w:t>1.</w:t>
            </w:r>
            <w:r w:rsidRPr="008476D2">
              <w:t xml:space="preserve"> </w:t>
            </w:r>
            <w:r w:rsidRPr="008476D2">
              <w:rPr>
                <w:rFonts w:ascii="Sylfaen" w:hAnsi="Sylfaen"/>
                <w:sz w:val="20"/>
                <w:szCs w:val="20"/>
              </w:rPr>
              <w:t>Объемная ведомость-смета с указанием объемов всех включенных работ и цен за единицу продукции, включая все косвенные затраты, кроме прибыли и НДС. Примените прибыль и НДС в конце ведомости объемов.</w:t>
            </w:r>
          </w:p>
          <w:p w14:paraId="0F3105A1" w14:textId="77777777" w:rsidR="00D74950" w:rsidRPr="008476D2" w:rsidRDefault="00D74950" w:rsidP="00D33C8A">
            <w:pPr>
              <w:spacing w:after="200" w:line="276" w:lineRule="auto"/>
              <w:rPr>
                <w:rFonts w:ascii="Sylfaen" w:hAnsi="Sylfaen"/>
                <w:sz w:val="20"/>
                <w:szCs w:val="20"/>
              </w:rPr>
            </w:pPr>
            <w:r w:rsidRPr="005379FF">
              <w:rPr>
                <w:rFonts w:ascii="Sylfaen" w:hAnsi="Sylfaen"/>
                <w:sz w:val="20"/>
                <w:szCs w:val="20"/>
              </w:rPr>
              <w:t>2. Конкурсная объемная ведомость: та же объемная ведомость без значений рядовых единиц, с указанием только веса (%) каждой головы по отношению к объемной ведомости.</w:t>
            </w:r>
          </w:p>
        </w:tc>
        <w:tc>
          <w:tcPr>
            <w:tcW w:w="2139" w:type="dxa"/>
          </w:tcPr>
          <w:p w14:paraId="66B1B226"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t>3</w:t>
            </w:r>
          </w:p>
        </w:tc>
      </w:tr>
      <w:tr w:rsidR="00D74950" w:rsidRPr="00E77F0B" w14:paraId="2FCECF6C" w14:textId="77777777" w:rsidTr="00D33C8A">
        <w:tc>
          <w:tcPr>
            <w:tcW w:w="888" w:type="dxa"/>
          </w:tcPr>
          <w:p w14:paraId="55CB3A90" w14:textId="77777777" w:rsidR="00D74950" w:rsidRPr="00E77F0B" w:rsidRDefault="00D74950" w:rsidP="00D33C8A">
            <w:pPr>
              <w:spacing w:after="200" w:line="276" w:lineRule="auto"/>
              <w:rPr>
                <w:rFonts w:ascii="Sylfaen" w:hAnsi="Sylfaen"/>
                <w:sz w:val="20"/>
                <w:szCs w:val="20"/>
              </w:rPr>
            </w:pPr>
            <w:r w:rsidRPr="00F67F0A">
              <w:rPr>
                <w:rFonts w:ascii="Sylfaen" w:hAnsi="Sylfaen" w:cs="Arial"/>
                <w:sz w:val="20"/>
                <w:szCs w:val="20"/>
              </w:rPr>
              <w:t xml:space="preserve">Книга </w:t>
            </w:r>
            <w:r w:rsidRPr="00E77F0B">
              <w:rPr>
                <w:rFonts w:ascii="Sylfaen" w:hAnsi="Sylfaen"/>
                <w:sz w:val="20"/>
                <w:szCs w:val="20"/>
              </w:rPr>
              <w:t>-4</w:t>
            </w:r>
          </w:p>
        </w:tc>
        <w:tc>
          <w:tcPr>
            <w:tcW w:w="1811" w:type="dxa"/>
          </w:tcPr>
          <w:p w14:paraId="7092901C" w14:textId="77777777" w:rsidR="00D74950" w:rsidRPr="00E77F0B" w:rsidRDefault="00D74950" w:rsidP="00D33C8A">
            <w:pPr>
              <w:spacing w:after="200" w:line="276" w:lineRule="auto"/>
              <w:rPr>
                <w:rFonts w:ascii="Sylfaen" w:hAnsi="Sylfaen"/>
                <w:sz w:val="20"/>
                <w:szCs w:val="20"/>
              </w:rPr>
            </w:pPr>
            <w:r w:rsidRPr="008D6A51">
              <w:rPr>
                <w:rFonts w:ascii="Sylfaen" w:hAnsi="Sylfaen" w:cs="Arial"/>
                <w:sz w:val="20"/>
                <w:szCs w:val="20"/>
              </w:rPr>
              <w:t>Организация работы</w:t>
            </w:r>
          </w:p>
        </w:tc>
        <w:tc>
          <w:tcPr>
            <w:tcW w:w="4017" w:type="dxa"/>
          </w:tcPr>
          <w:p w14:paraId="41AF6E4B" w14:textId="77777777" w:rsidR="00D74950" w:rsidRPr="0005449D" w:rsidRDefault="00D74950" w:rsidP="00D33C8A">
            <w:pPr>
              <w:spacing w:after="200" w:line="276" w:lineRule="auto"/>
              <w:rPr>
                <w:rFonts w:ascii="Sylfaen" w:hAnsi="Sylfaen"/>
                <w:sz w:val="20"/>
                <w:szCs w:val="20"/>
              </w:rPr>
            </w:pPr>
            <w:r w:rsidRPr="0005449D">
              <w:rPr>
                <w:rFonts w:ascii="Sylfaen" w:hAnsi="Sylfaen" w:cs="Arial"/>
                <w:sz w:val="20"/>
                <w:szCs w:val="20"/>
              </w:rPr>
              <w:t xml:space="preserve">С описанием основных технологических процессов организации труда, оценкой количества необходимых людей и машин, составлением календарного графика </w:t>
            </w:r>
            <w:r w:rsidRPr="0005449D">
              <w:rPr>
                <w:rFonts w:ascii="Sylfaen" w:hAnsi="Sylfaen" w:cs="Arial"/>
                <w:sz w:val="20"/>
                <w:szCs w:val="20"/>
              </w:rPr>
              <w:lastRenderedPageBreak/>
              <w:t>основных работ, контрольных таблиц, договоров, технических условий и описаний материалов и оборудования. б/у и т. д.</w:t>
            </w:r>
          </w:p>
        </w:tc>
        <w:tc>
          <w:tcPr>
            <w:tcW w:w="2139" w:type="dxa"/>
          </w:tcPr>
          <w:p w14:paraId="02271149"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lastRenderedPageBreak/>
              <w:t>5</w:t>
            </w:r>
          </w:p>
        </w:tc>
      </w:tr>
      <w:tr w:rsidR="00D74950" w:rsidRPr="00E77F0B" w14:paraId="600AF7F7" w14:textId="77777777" w:rsidTr="00D33C8A">
        <w:tc>
          <w:tcPr>
            <w:tcW w:w="888" w:type="dxa"/>
          </w:tcPr>
          <w:p w14:paraId="2BF83B07" w14:textId="77777777" w:rsidR="00D74950" w:rsidRPr="00E77F0B" w:rsidRDefault="00D74950" w:rsidP="00D33C8A">
            <w:pPr>
              <w:spacing w:after="200" w:line="276" w:lineRule="auto"/>
              <w:rPr>
                <w:rFonts w:ascii="Sylfaen" w:hAnsi="Sylfaen"/>
                <w:sz w:val="20"/>
                <w:szCs w:val="20"/>
              </w:rPr>
            </w:pPr>
            <w:r w:rsidRPr="00F67F0A">
              <w:rPr>
                <w:rFonts w:ascii="Sylfaen" w:hAnsi="Sylfaen"/>
                <w:sz w:val="20"/>
                <w:szCs w:val="20"/>
              </w:rPr>
              <w:t xml:space="preserve">Книга </w:t>
            </w:r>
            <w:r w:rsidRPr="00E77F0B">
              <w:rPr>
                <w:rFonts w:ascii="Sylfaen" w:hAnsi="Sylfaen"/>
                <w:sz w:val="20"/>
                <w:szCs w:val="20"/>
              </w:rPr>
              <w:t>-5</w:t>
            </w:r>
          </w:p>
        </w:tc>
        <w:tc>
          <w:tcPr>
            <w:tcW w:w="1811" w:type="dxa"/>
          </w:tcPr>
          <w:p w14:paraId="6CFD4F63" w14:textId="77777777" w:rsidR="00D74950" w:rsidRPr="00001BA0" w:rsidRDefault="00D74950" w:rsidP="00D33C8A">
            <w:pPr>
              <w:spacing w:after="200" w:line="276" w:lineRule="auto"/>
              <w:rPr>
                <w:rFonts w:ascii="Sylfaen" w:hAnsi="Sylfaen"/>
                <w:sz w:val="20"/>
                <w:szCs w:val="20"/>
              </w:rPr>
            </w:pPr>
            <w:r w:rsidRPr="00001BA0">
              <w:rPr>
                <w:rFonts w:ascii="Sylfaen" w:hAnsi="Sylfaen" w:cs="Arial"/>
                <w:sz w:val="20"/>
                <w:szCs w:val="20"/>
              </w:rPr>
              <w:t>Сметы</w:t>
            </w:r>
          </w:p>
        </w:tc>
        <w:tc>
          <w:tcPr>
            <w:tcW w:w="4017" w:type="dxa"/>
          </w:tcPr>
          <w:p w14:paraId="4CDB6C9E" w14:textId="77777777" w:rsidR="00D74950" w:rsidRPr="00001BA0" w:rsidRDefault="00D74950" w:rsidP="00D33C8A">
            <w:pPr>
              <w:contextualSpacing/>
              <w:rPr>
                <w:rFonts w:ascii="Sylfaen" w:hAnsi="Sylfaen"/>
                <w:sz w:val="20"/>
                <w:szCs w:val="20"/>
              </w:rPr>
            </w:pPr>
            <w:r w:rsidRPr="00001BA0">
              <w:rPr>
                <w:rFonts w:ascii="Sylfaen" w:hAnsi="Sylfaen" w:cs="Arial"/>
                <w:sz w:val="20"/>
                <w:szCs w:val="20"/>
              </w:rPr>
              <w:t>Подробно при составлении смет по объектам:</w:t>
            </w:r>
          </w:p>
          <w:p w14:paraId="18E2D9B8" w14:textId="77777777" w:rsidR="00D74950" w:rsidRPr="00E77F0B" w:rsidRDefault="00D74950" w:rsidP="00D74950">
            <w:pPr>
              <w:numPr>
                <w:ilvl w:val="0"/>
                <w:numId w:val="37"/>
              </w:numPr>
              <w:contextualSpacing/>
              <w:rPr>
                <w:rFonts w:ascii="Sylfaen" w:hAnsi="Sylfaen"/>
                <w:sz w:val="20"/>
                <w:szCs w:val="20"/>
              </w:rPr>
            </w:pPr>
            <w:r w:rsidRPr="00001BA0">
              <w:rPr>
                <w:rFonts w:ascii="Sylfaen" w:hAnsi="Sylfaen"/>
                <w:sz w:val="20"/>
                <w:szCs w:val="20"/>
              </w:rPr>
              <w:t>Согласно действующим нормам</w:t>
            </w:r>
          </w:p>
        </w:tc>
        <w:tc>
          <w:tcPr>
            <w:tcW w:w="2139" w:type="dxa"/>
          </w:tcPr>
          <w:p w14:paraId="51C72609" w14:textId="77777777" w:rsidR="00D74950" w:rsidRPr="00E77F0B" w:rsidRDefault="00D74950" w:rsidP="00D33C8A">
            <w:pPr>
              <w:spacing w:after="200" w:line="276" w:lineRule="auto"/>
              <w:jc w:val="center"/>
              <w:rPr>
                <w:rFonts w:ascii="Sylfaen" w:hAnsi="Sylfaen"/>
                <w:sz w:val="20"/>
                <w:szCs w:val="20"/>
              </w:rPr>
            </w:pPr>
            <w:r w:rsidRPr="00E77F0B">
              <w:rPr>
                <w:rFonts w:ascii="Sylfaen" w:hAnsi="Sylfaen"/>
                <w:sz w:val="20"/>
                <w:szCs w:val="20"/>
              </w:rPr>
              <w:t>3</w:t>
            </w:r>
          </w:p>
        </w:tc>
      </w:tr>
    </w:tbl>
    <w:p w14:paraId="1FD7B0A0" w14:textId="77777777" w:rsidR="00D74950" w:rsidRPr="00E77F0B" w:rsidRDefault="00D74950" w:rsidP="00D74950">
      <w:pPr>
        <w:spacing w:after="200" w:line="276" w:lineRule="auto"/>
        <w:ind w:left="720"/>
        <w:contextualSpacing/>
        <w:rPr>
          <w:rFonts w:ascii="Sylfaen" w:eastAsiaTheme="minorEastAsia" w:hAnsi="Sylfaen"/>
          <w:sz w:val="20"/>
          <w:szCs w:val="20"/>
          <w:lang w:val="hy-AM"/>
        </w:rPr>
      </w:pPr>
      <w:r w:rsidRPr="00E77F0B">
        <w:rPr>
          <w:rFonts w:ascii="Sylfaen" w:eastAsiaTheme="minorEastAsia" w:hAnsi="Sylfaen"/>
          <w:lang w:val="hy-AM"/>
        </w:rPr>
        <w:t>*</w:t>
      </w:r>
      <w:r w:rsidRPr="003B1DC1">
        <w:t xml:space="preserve"> </w:t>
      </w:r>
      <w:r w:rsidRPr="003B1DC1">
        <w:rPr>
          <w:rFonts w:ascii="Sylfaen" w:eastAsiaTheme="minorEastAsia" w:hAnsi="Sylfaen"/>
          <w:lang w:val="hy-AM"/>
        </w:rPr>
        <w:t>Армянскую и русскую версии можно объединить в Книге-1-5.</w:t>
      </w:r>
    </w:p>
    <w:p w14:paraId="309FA133" w14:textId="77777777" w:rsidR="00D74950" w:rsidRPr="00E77F0B" w:rsidRDefault="00D74950" w:rsidP="00D74950">
      <w:pPr>
        <w:spacing w:after="200" w:line="276" w:lineRule="auto"/>
        <w:ind w:left="720"/>
        <w:contextualSpacing/>
        <w:rPr>
          <w:rFonts w:ascii="Sylfaen" w:eastAsiaTheme="minorEastAsia" w:hAnsi="Sylfaen"/>
          <w:sz w:val="20"/>
          <w:szCs w:val="20"/>
          <w:lang w:val="hy-AM"/>
        </w:rPr>
      </w:pPr>
    </w:p>
    <w:p w14:paraId="76F7E868" w14:textId="77777777" w:rsidR="00D74950" w:rsidRDefault="00D74950" w:rsidP="00D74950">
      <w:pPr>
        <w:spacing w:after="200" w:line="276" w:lineRule="auto"/>
        <w:ind w:left="720"/>
        <w:contextualSpacing/>
        <w:rPr>
          <w:rFonts w:ascii="Sylfaen" w:eastAsiaTheme="minorEastAsia" w:hAnsi="Sylfaen"/>
          <w:b/>
        </w:rPr>
      </w:pPr>
      <w:r w:rsidRPr="00E578F6">
        <w:rPr>
          <w:rFonts w:ascii="Sylfaen" w:eastAsiaTheme="minorEastAsia" w:hAnsi="Sylfaen"/>
          <w:b/>
          <w:lang w:val="hy-AM"/>
        </w:rPr>
        <w:t>В результате составления проектной документации проектировщику также необходимо представить:</w:t>
      </w:r>
    </w:p>
    <w:p w14:paraId="1F9BD78B" w14:textId="77777777" w:rsidR="00D74950" w:rsidRDefault="00D74950" w:rsidP="00D74950">
      <w:pPr>
        <w:spacing w:after="200" w:line="276" w:lineRule="auto"/>
        <w:ind w:left="720"/>
        <w:contextualSpacing/>
        <w:rPr>
          <w:rFonts w:ascii="Sylfaen" w:eastAsiaTheme="minorEastAsia" w:hAnsi="Sylfaen"/>
          <w:lang w:val="hy-AM"/>
        </w:rPr>
      </w:pPr>
      <w:r w:rsidRPr="00E77F0B">
        <w:rPr>
          <w:rFonts w:eastAsiaTheme="minorEastAsia"/>
          <w:lang w:val="hy-AM"/>
        </w:rPr>
        <w:t>•</w:t>
      </w:r>
      <w:r w:rsidRPr="00E77F0B">
        <w:rPr>
          <w:rFonts w:eastAsiaTheme="minorEastAsia"/>
          <w:lang w:val="hy-AM"/>
        </w:rPr>
        <w:tab/>
      </w:r>
      <w:r w:rsidRPr="00210B27">
        <w:rPr>
          <w:rFonts w:ascii="Sylfaen" w:eastAsiaTheme="minorEastAsia" w:hAnsi="Sylfaen"/>
          <w:lang w:val="hy-AM"/>
        </w:rPr>
        <w:t>Технические характеристики материалов, устройств и</w:t>
      </w:r>
      <w:r>
        <w:rPr>
          <w:rFonts w:ascii="Sylfaen" w:eastAsiaTheme="minorEastAsia" w:hAnsi="Sylfaen"/>
        </w:rPr>
        <w:t>/или</w:t>
      </w:r>
      <w:r w:rsidRPr="00210B27">
        <w:rPr>
          <w:rFonts w:ascii="Sylfaen" w:eastAsiaTheme="minorEastAsia" w:hAnsi="Sylfaen"/>
          <w:lang w:val="hy-AM"/>
        </w:rPr>
        <w:t xml:space="preserve"> оборудования, используемых для реализации строительного проекта, оформляются в соответствии с требованиями статьи 13 Закона РА «О закупках».**</w:t>
      </w:r>
    </w:p>
    <w:p w14:paraId="38A8A96B" w14:textId="77777777" w:rsidR="00D74950" w:rsidRDefault="00D74950" w:rsidP="00D74950">
      <w:pPr>
        <w:spacing w:after="200" w:line="276" w:lineRule="auto"/>
        <w:ind w:left="720"/>
        <w:contextualSpacing/>
        <w:rPr>
          <w:rFonts w:ascii="Sylfaen" w:eastAsiaTheme="minorEastAsia" w:hAnsi="Sylfaen"/>
        </w:rPr>
      </w:pPr>
      <w:r w:rsidRPr="00E77F0B">
        <w:rPr>
          <w:rFonts w:eastAsiaTheme="minorEastAsia"/>
          <w:lang w:val="hy-AM"/>
        </w:rPr>
        <w:t>•</w:t>
      </w:r>
      <w:r w:rsidRPr="00E77F0B">
        <w:rPr>
          <w:rFonts w:eastAsiaTheme="minorEastAsia"/>
          <w:lang w:val="hy-AM"/>
        </w:rPr>
        <w:tab/>
      </w:r>
      <w:r w:rsidRPr="00C702A2">
        <w:rPr>
          <w:rFonts w:ascii="Sylfaen" w:eastAsiaTheme="minorEastAsia" w:hAnsi="Sylfaen"/>
          <w:lang w:val="hy-AM"/>
        </w:rPr>
        <w:t>В течение гарантийного срока подрядного обязательства, минимальные требования к гарантийным срокам его отдельных частей (конструкций и т.п.) и используемых материалов и/или устройств и оборудования,</w:t>
      </w:r>
    </w:p>
    <w:p w14:paraId="39783102" w14:textId="77777777" w:rsidR="00D74950" w:rsidRPr="00E77F0B" w:rsidRDefault="00D74950" w:rsidP="00D74950">
      <w:pPr>
        <w:spacing w:after="200" w:line="276" w:lineRule="auto"/>
        <w:ind w:left="720"/>
        <w:contextualSpacing/>
        <w:rPr>
          <w:rFonts w:eastAsiaTheme="minorEastAsia"/>
          <w:lang w:val="hy-AM"/>
        </w:rPr>
      </w:pPr>
      <w:r w:rsidRPr="00E77F0B">
        <w:rPr>
          <w:rFonts w:eastAsiaTheme="minorEastAsia"/>
          <w:lang w:val="hy-AM"/>
        </w:rPr>
        <w:t>•</w:t>
      </w:r>
      <w:r w:rsidRPr="00E77F0B">
        <w:rPr>
          <w:rFonts w:eastAsiaTheme="minorEastAsia"/>
          <w:lang w:val="hy-AM"/>
        </w:rPr>
        <w:tab/>
      </w:r>
      <w:r w:rsidRPr="00A971CD">
        <w:rPr>
          <w:rFonts w:ascii="Sylfaen" w:eastAsiaTheme="minorEastAsia" w:hAnsi="Sylfaen"/>
          <w:lang w:val="hy-AM"/>
        </w:rPr>
        <w:t>Календарный график выполнения отдельных видов работ,</w:t>
      </w:r>
    </w:p>
    <w:p w14:paraId="52FCE9F9" w14:textId="77777777" w:rsidR="00D74950" w:rsidRDefault="00D74950" w:rsidP="00D74950">
      <w:pPr>
        <w:spacing w:after="200" w:line="276" w:lineRule="auto"/>
        <w:ind w:left="720"/>
        <w:contextualSpacing/>
        <w:rPr>
          <w:rFonts w:ascii="Sylfaen" w:eastAsiaTheme="minorEastAsia" w:hAnsi="Sylfaen" w:cs="Sylfaen"/>
        </w:rPr>
      </w:pPr>
      <w:r w:rsidRPr="00E77F0B">
        <w:rPr>
          <w:rFonts w:eastAsiaTheme="minorEastAsia"/>
          <w:lang w:val="hy-AM"/>
        </w:rPr>
        <w:t>•</w:t>
      </w:r>
      <w:r w:rsidRPr="00E77F0B">
        <w:rPr>
          <w:rFonts w:eastAsiaTheme="minorEastAsia"/>
          <w:lang w:val="hy-AM"/>
        </w:rPr>
        <w:tab/>
      </w:r>
      <w:r w:rsidRPr="00A971CD">
        <w:rPr>
          <w:rFonts w:ascii="Sylfaen" w:eastAsiaTheme="minorEastAsia" w:hAnsi="Sylfaen" w:cs="Sylfaen"/>
          <w:lang w:val="hy-AM"/>
        </w:rPr>
        <w:t>Проектная документация заказчику на армянском и русском языках, в бумажном и электронном (AutoCAD, Word, Excel и PDF) вариантах)</w:t>
      </w:r>
      <w:r>
        <w:rPr>
          <w:rFonts w:ascii="Sylfaen" w:eastAsiaTheme="minorEastAsia" w:hAnsi="Sylfaen" w:cs="Sylfaen"/>
        </w:rPr>
        <w:t>.</w:t>
      </w:r>
    </w:p>
    <w:p w14:paraId="4BA8E3E7" w14:textId="77777777" w:rsidR="00D74950" w:rsidRPr="00A971CD" w:rsidRDefault="00D74950" w:rsidP="00D74950">
      <w:pPr>
        <w:spacing w:after="200" w:line="276" w:lineRule="auto"/>
        <w:ind w:left="720"/>
        <w:contextualSpacing/>
        <w:rPr>
          <w:rFonts w:ascii="Sylfaen" w:eastAsiaTheme="minorEastAsia" w:hAnsi="Sylfaen" w:cs="Arial"/>
          <w:b/>
        </w:rPr>
      </w:pPr>
    </w:p>
    <w:p w14:paraId="293BE4B8" w14:textId="77777777" w:rsidR="00D74950" w:rsidRPr="00E77F0B" w:rsidRDefault="00D74950" w:rsidP="00D74950">
      <w:pPr>
        <w:spacing w:after="200" w:line="276" w:lineRule="auto"/>
        <w:jc w:val="center"/>
        <w:rPr>
          <w:rFonts w:ascii="Sylfaen" w:eastAsiaTheme="minorEastAsia" w:hAnsi="Sylfaen" w:cs="Sylfaen"/>
          <w:b/>
          <w:lang w:val="hy-AM"/>
        </w:rPr>
      </w:pPr>
      <w:r w:rsidRPr="00530FFF">
        <w:rPr>
          <w:rFonts w:ascii="Sylfaen" w:eastAsiaTheme="minorEastAsia" w:hAnsi="Sylfaen" w:cs="Arial"/>
          <w:b/>
          <w:lang w:val="hy-AM"/>
        </w:rPr>
        <w:t>Утверждение проекта</w:t>
      </w:r>
    </w:p>
    <w:p w14:paraId="79C22B7A" w14:textId="77777777" w:rsidR="00D74950" w:rsidRDefault="00D74950" w:rsidP="00D74950">
      <w:pPr>
        <w:numPr>
          <w:ilvl w:val="0"/>
          <w:numId w:val="35"/>
        </w:numPr>
        <w:tabs>
          <w:tab w:val="left" w:pos="195"/>
          <w:tab w:val="center" w:pos="4702"/>
          <w:tab w:val="left" w:pos="4875"/>
          <w:tab w:val="left" w:pos="8550"/>
        </w:tabs>
        <w:spacing w:after="200" w:line="276" w:lineRule="auto"/>
        <w:contextualSpacing/>
        <w:jc w:val="both"/>
        <w:rPr>
          <w:rFonts w:ascii="Sylfaen" w:eastAsiaTheme="minorEastAsia" w:hAnsi="Sylfaen" w:cs="Arial"/>
        </w:rPr>
      </w:pPr>
      <w:r w:rsidRPr="002A608C">
        <w:rPr>
          <w:rFonts w:ascii="Sylfaen" w:eastAsiaTheme="minorEastAsia" w:hAnsi="Sylfaen" w:cs="Arial"/>
          <w:lang w:val="hy-AM"/>
        </w:rPr>
        <w:t>Согласовать проектные решения, включая объем работ, с общественностью и НПО «Федерация футбола Армении» не менее двух раз в процессе проектирования.</w:t>
      </w:r>
    </w:p>
    <w:p w14:paraId="290ACFD9" w14:textId="77777777" w:rsidR="00D74950" w:rsidRPr="002A608C" w:rsidRDefault="00D74950" w:rsidP="00D74950">
      <w:pPr>
        <w:numPr>
          <w:ilvl w:val="0"/>
          <w:numId w:val="35"/>
        </w:numPr>
        <w:tabs>
          <w:tab w:val="left" w:pos="195"/>
          <w:tab w:val="center" w:pos="4702"/>
          <w:tab w:val="left" w:pos="4875"/>
          <w:tab w:val="left" w:pos="8550"/>
        </w:tabs>
        <w:spacing w:after="200" w:line="276" w:lineRule="auto"/>
        <w:contextualSpacing/>
        <w:jc w:val="both"/>
        <w:rPr>
          <w:rFonts w:ascii="Sylfaen" w:eastAsiaTheme="minorEastAsia" w:hAnsi="Sylfaen" w:cs="Arial"/>
        </w:rPr>
      </w:pPr>
      <w:r w:rsidRPr="002A608C">
        <w:rPr>
          <w:rFonts w:ascii="Sylfaen" w:eastAsiaTheme="minorEastAsia" w:hAnsi="Sylfaen" w:cs="Arial"/>
          <w:lang w:val="hy-AM"/>
        </w:rPr>
        <w:t>Согласовать проект с операторами инженерных сетей и другими заинтересованными организациями, а также с другими государственными органами (Минприроды, МЧС и т.д.) при необходимости.</w:t>
      </w:r>
    </w:p>
    <w:p w14:paraId="1ED47A4C" w14:textId="77777777" w:rsidR="00D74950" w:rsidRDefault="00D74950" w:rsidP="00D74950">
      <w:pPr>
        <w:tabs>
          <w:tab w:val="left" w:pos="195"/>
          <w:tab w:val="center" w:pos="4702"/>
          <w:tab w:val="left" w:pos="4875"/>
          <w:tab w:val="left" w:pos="8550"/>
        </w:tabs>
        <w:spacing w:after="200" w:line="276" w:lineRule="auto"/>
        <w:ind w:left="720"/>
        <w:contextualSpacing/>
        <w:jc w:val="center"/>
        <w:rPr>
          <w:rFonts w:ascii="Sylfaen" w:eastAsiaTheme="minorEastAsia" w:hAnsi="Sylfaen" w:cs="Arial"/>
        </w:rPr>
      </w:pPr>
    </w:p>
    <w:p w14:paraId="58646D81" w14:textId="77777777" w:rsidR="00D74950" w:rsidRPr="00530FFF" w:rsidRDefault="00D74950" w:rsidP="00D74950">
      <w:pPr>
        <w:tabs>
          <w:tab w:val="left" w:pos="195"/>
          <w:tab w:val="center" w:pos="4702"/>
          <w:tab w:val="left" w:pos="4875"/>
          <w:tab w:val="left" w:pos="8550"/>
        </w:tabs>
        <w:spacing w:after="200" w:line="276" w:lineRule="auto"/>
        <w:ind w:left="720"/>
        <w:contextualSpacing/>
        <w:jc w:val="center"/>
        <w:rPr>
          <w:rFonts w:ascii="Sylfaen" w:eastAsiaTheme="minorEastAsia" w:hAnsi="Sylfaen"/>
          <w:lang w:val="hy-AM"/>
        </w:rPr>
      </w:pPr>
      <w:r w:rsidRPr="00530FFF">
        <w:rPr>
          <w:rFonts w:ascii="Sylfaen" w:eastAsiaTheme="minorEastAsia" w:hAnsi="Sylfaen" w:cs="Arial"/>
          <w:b/>
          <w:lang w:val="hy-AM"/>
        </w:rPr>
        <w:t>Другие требования</w:t>
      </w:r>
    </w:p>
    <w:p w14:paraId="1FC9DB09" w14:textId="77777777" w:rsidR="00D74950" w:rsidRPr="00530FFF" w:rsidRDefault="00D74950" w:rsidP="00D74950">
      <w:pPr>
        <w:tabs>
          <w:tab w:val="left" w:pos="195"/>
          <w:tab w:val="center" w:pos="4702"/>
          <w:tab w:val="left" w:pos="4875"/>
          <w:tab w:val="left" w:pos="8550"/>
        </w:tabs>
        <w:spacing w:after="200" w:line="276" w:lineRule="auto"/>
        <w:ind w:left="720"/>
        <w:contextualSpacing/>
        <w:rPr>
          <w:rFonts w:ascii="Sylfaen" w:eastAsiaTheme="minorEastAsia" w:hAnsi="Sylfaen"/>
          <w:lang w:val="hy-AM"/>
        </w:rPr>
      </w:pPr>
    </w:p>
    <w:p w14:paraId="1DE4B4B3" w14:textId="77777777" w:rsidR="00D74950" w:rsidRPr="00941A6F" w:rsidRDefault="00D74950" w:rsidP="00D74950">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lang w:val="hy-AM"/>
        </w:rPr>
        <w:tab/>
      </w:r>
      <w:r w:rsidRPr="00941A6F">
        <w:rPr>
          <w:rFonts w:ascii="Sylfaen" w:eastAsiaTheme="minorEastAsia" w:hAnsi="Sylfaen" w:cs="Arial"/>
          <w:lang w:val="hy-AM"/>
        </w:rPr>
        <w:t>В ходе проектирования в проектное задание могут быть внесены частичные изменения и уточнения.</w:t>
      </w:r>
    </w:p>
    <w:p w14:paraId="69F4F4FE" w14:textId="77777777" w:rsidR="00D74950" w:rsidRPr="00941A6F" w:rsidRDefault="00D74950" w:rsidP="00D74950">
      <w:pPr>
        <w:numPr>
          <w:ilvl w:val="0"/>
          <w:numId w:val="35"/>
        </w:numPr>
        <w:spacing w:after="200" w:line="276" w:lineRule="auto"/>
        <w:contextualSpacing/>
        <w:rPr>
          <w:rFonts w:ascii="Sylfaen" w:eastAsiaTheme="minorEastAsia" w:hAnsi="Sylfaen"/>
          <w:lang w:val="hy-AM"/>
        </w:rPr>
      </w:pPr>
      <w:r w:rsidRPr="00941A6F">
        <w:rPr>
          <w:rFonts w:ascii="Sylfaen" w:eastAsiaTheme="minorEastAsia" w:hAnsi="Sylfaen" w:cs="Arial"/>
          <w:lang w:val="hy-AM"/>
        </w:rPr>
        <w:t>Проектная документация будет принята заказчиком только при наличии всех необходимых согласований и положительных заключений экспертиз.</w:t>
      </w:r>
    </w:p>
    <w:p w14:paraId="7567966D" w14:textId="77777777" w:rsidR="00D74950" w:rsidRPr="00941A6F" w:rsidRDefault="00D74950" w:rsidP="00D74950">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cs="Arial"/>
          <w:lang w:val="hy-AM"/>
        </w:rPr>
        <w:t>Проект должен соответствовать заданию на проектирование и строительным нормам и правилам, действующим на территории Республики Армения.</w:t>
      </w:r>
    </w:p>
    <w:p w14:paraId="2202D1DB" w14:textId="77777777" w:rsidR="00D74950" w:rsidRPr="00941A6F" w:rsidRDefault="00D74950" w:rsidP="00D74950">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cs="Arial"/>
          <w:lang w:val="hy-AM"/>
        </w:rPr>
        <w:t xml:space="preserve"> Проектная документация должна быть составлена </w:t>
      </w:r>
      <w:r w:rsidRPr="00941A6F">
        <w:rPr>
          <w:rFonts w:eastAsiaTheme="minorEastAsia"/>
          <w:lang w:val="hy-AM"/>
        </w:rPr>
        <w:t>​​</w:t>
      </w:r>
      <w:r w:rsidRPr="00941A6F">
        <w:rPr>
          <w:rFonts w:ascii="Sylfaen" w:eastAsiaTheme="minorEastAsia" w:hAnsi="Sylfaen" w:cs="Sylfaen"/>
          <w:lang w:val="hy-AM"/>
        </w:rPr>
        <w:t>в</w:t>
      </w:r>
      <w:r w:rsidRPr="00941A6F">
        <w:rPr>
          <w:rFonts w:ascii="Sylfaen" w:eastAsiaTheme="minorEastAsia" w:hAnsi="Sylfaen" w:cs="Arial"/>
          <w:lang w:val="hy-AM"/>
        </w:rPr>
        <w:t xml:space="preserve"> </w:t>
      </w:r>
      <w:r w:rsidRPr="00941A6F">
        <w:rPr>
          <w:rFonts w:ascii="Sylfaen" w:eastAsiaTheme="minorEastAsia" w:hAnsi="Sylfaen" w:cs="Sylfaen"/>
          <w:lang w:val="hy-AM"/>
        </w:rPr>
        <w:t>соответствии</w:t>
      </w:r>
      <w:r w:rsidRPr="00941A6F">
        <w:rPr>
          <w:rFonts w:ascii="Sylfaen" w:eastAsiaTheme="minorEastAsia" w:hAnsi="Sylfaen" w:cs="Arial"/>
          <w:lang w:val="hy-AM"/>
        </w:rPr>
        <w:t xml:space="preserve"> </w:t>
      </w:r>
      <w:r w:rsidRPr="00941A6F">
        <w:rPr>
          <w:rFonts w:ascii="Sylfaen" w:eastAsiaTheme="minorEastAsia" w:hAnsi="Sylfaen" w:cs="Sylfaen"/>
          <w:lang w:val="hy-AM"/>
        </w:rPr>
        <w:t>со</w:t>
      </w:r>
      <w:r w:rsidRPr="00941A6F">
        <w:rPr>
          <w:rFonts w:ascii="Sylfaen" w:eastAsiaTheme="minorEastAsia" w:hAnsi="Sylfaen" w:cs="Arial"/>
          <w:lang w:val="hy-AM"/>
        </w:rPr>
        <w:t xml:space="preserve"> </w:t>
      </w:r>
      <w:r w:rsidRPr="00941A6F">
        <w:rPr>
          <w:rFonts w:ascii="Sylfaen" w:eastAsiaTheme="minorEastAsia" w:hAnsi="Sylfaen" w:cs="Sylfaen"/>
          <w:lang w:val="hy-AM"/>
        </w:rPr>
        <w:t>стандартами</w:t>
      </w:r>
      <w:r w:rsidRPr="00941A6F">
        <w:rPr>
          <w:rFonts w:ascii="Sylfaen" w:eastAsiaTheme="minorEastAsia" w:hAnsi="Sylfaen" w:cs="Arial"/>
          <w:lang w:val="hy-AM"/>
        </w:rPr>
        <w:t xml:space="preserve">, </w:t>
      </w:r>
      <w:r w:rsidRPr="00941A6F">
        <w:rPr>
          <w:rFonts w:ascii="Sylfaen" w:eastAsiaTheme="minorEastAsia" w:hAnsi="Sylfaen" w:cs="Sylfaen"/>
          <w:lang w:val="hy-AM"/>
        </w:rPr>
        <w:t>представленными</w:t>
      </w:r>
      <w:r w:rsidRPr="00941A6F">
        <w:rPr>
          <w:rFonts w:ascii="Sylfaen" w:eastAsiaTheme="minorEastAsia" w:hAnsi="Sylfaen" w:cs="Arial"/>
          <w:lang w:val="hy-AM"/>
        </w:rPr>
        <w:t xml:space="preserve"> </w:t>
      </w:r>
      <w:r w:rsidRPr="00941A6F">
        <w:rPr>
          <w:rFonts w:ascii="Sylfaen" w:eastAsiaTheme="minorEastAsia" w:hAnsi="Sylfaen" w:cs="Sylfaen"/>
          <w:lang w:val="hy-AM"/>
        </w:rPr>
        <w:t>к</w:t>
      </w:r>
      <w:r w:rsidRPr="00941A6F">
        <w:rPr>
          <w:rFonts w:ascii="Sylfaen" w:eastAsiaTheme="minorEastAsia" w:hAnsi="Sylfaen" w:cs="Arial"/>
          <w:lang w:val="hy-AM"/>
        </w:rPr>
        <w:t xml:space="preserve"> </w:t>
      </w:r>
      <w:r w:rsidRPr="00941A6F">
        <w:rPr>
          <w:rFonts w:ascii="Sylfaen" w:eastAsiaTheme="minorEastAsia" w:hAnsi="Sylfaen" w:cs="Sylfaen"/>
          <w:lang w:val="hy-AM"/>
        </w:rPr>
        <w:t>рабочим</w:t>
      </w:r>
      <w:r w:rsidRPr="00941A6F">
        <w:rPr>
          <w:rFonts w:ascii="Sylfaen" w:eastAsiaTheme="minorEastAsia" w:hAnsi="Sylfaen" w:cs="Arial"/>
          <w:lang w:val="hy-AM"/>
        </w:rPr>
        <w:t xml:space="preserve"> </w:t>
      </w:r>
      <w:r w:rsidRPr="00941A6F">
        <w:rPr>
          <w:rFonts w:ascii="Sylfaen" w:eastAsiaTheme="minorEastAsia" w:hAnsi="Sylfaen" w:cs="Sylfaen"/>
          <w:lang w:val="hy-AM"/>
        </w:rPr>
        <w:t>чертежам</w:t>
      </w:r>
      <w:r w:rsidRPr="00941A6F">
        <w:rPr>
          <w:rFonts w:ascii="Sylfaen" w:eastAsiaTheme="minorEastAsia" w:hAnsi="Sylfaen" w:cs="Arial"/>
          <w:lang w:val="hy-AM"/>
        </w:rPr>
        <w:t xml:space="preserve"> </w:t>
      </w:r>
      <w:r w:rsidRPr="00941A6F">
        <w:rPr>
          <w:rFonts w:ascii="Sylfaen" w:eastAsiaTheme="minorEastAsia" w:hAnsi="Sylfaen" w:cs="Sylfaen"/>
          <w:lang w:val="hy-AM"/>
        </w:rPr>
        <w:t>на</w:t>
      </w:r>
      <w:r w:rsidRPr="00941A6F">
        <w:rPr>
          <w:rFonts w:ascii="Sylfaen" w:eastAsiaTheme="minorEastAsia" w:hAnsi="Sylfaen" w:cs="Arial"/>
          <w:lang w:val="hy-AM"/>
        </w:rPr>
        <w:t xml:space="preserve"> </w:t>
      </w:r>
      <w:r w:rsidRPr="00941A6F">
        <w:rPr>
          <w:rFonts w:ascii="Sylfaen" w:eastAsiaTheme="minorEastAsia" w:hAnsi="Sylfaen" w:cs="Sylfaen"/>
          <w:lang w:val="hy-AM"/>
        </w:rPr>
        <w:t>территории</w:t>
      </w:r>
      <w:r w:rsidRPr="00941A6F">
        <w:rPr>
          <w:rFonts w:ascii="Sylfaen" w:eastAsiaTheme="minorEastAsia" w:hAnsi="Sylfaen" w:cs="Arial"/>
          <w:lang w:val="hy-AM"/>
        </w:rPr>
        <w:t xml:space="preserve"> </w:t>
      </w:r>
      <w:r w:rsidRPr="00941A6F">
        <w:rPr>
          <w:rFonts w:ascii="Sylfaen" w:eastAsiaTheme="minorEastAsia" w:hAnsi="Sylfaen" w:cs="Sylfaen"/>
          <w:lang w:val="hy-AM"/>
        </w:rPr>
        <w:t>Республики</w:t>
      </w:r>
      <w:r w:rsidRPr="00941A6F">
        <w:rPr>
          <w:rFonts w:ascii="Sylfaen" w:eastAsiaTheme="minorEastAsia" w:hAnsi="Sylfaen" w:cs="Arial"/>
          <w:lang w:val="hy-AM"/>
        </w:rPr>
        <w:t xml:space="preserve"> </w:t>
      </w:r>
      <w:r w:rsidRPr="00941A6F">
        <w:rPr>
          <w:rFonts w:ascii="Sylfaen" w:eastAsiaTheme="minorEastAsia" w:hAnsi="Sylfaen" w:cs="Sylfaen"/>
          <w:lang w:val="hy-AM"/>
        </w:rPr>
        <w:t>Армения</w:t>
      </w:r>
      <w:r w:rsidRPr="00941A6F">
        <w:rPr>
          <w:rFonts w:ascii="Sylfaen" w:eastAsiaTheme="minorEastAsia" w:hAnsi="Sylfaen" w:cs="Arial"/>
          <w:lang w:val="hy-AM"/>
        </w:rPr>
        <w:t>.</w:t>
      </w:r>
    </w:p>
    <w:p w14:paraId="61397495" w14:textId="77777777" w:rsidR="00D74950" w:rsidRDefault="00D74950" w:rsidP="00D74950">
      <w:pPr>
        <w:spacing w:after="200" w:line="276" w:lineRule="auto"/>
        <w:ind w:left="180" w:hanging="90"/>
        <w:rPr>
          <w:rFonts w:ascii="Sylfaen" w:eastAsiaTheme="minorEastAsia" w:hAnsi="Sylfaen" w:cs="Arial"/>
          <w:b/>
        </w:rPr>
      </w:pPr>
    </w:p>
    <w:p w14:paraId="743A508B" w14:textId="77777777" w:rsidR="00D74950" w:rsidRPr="00941A6F" w:rsidRDefault="00D74950" w:rsidP="00D74950">
      <w:pPr>
        <w:spacing w:after="200" w:line="276" w:lineRule="auto"/>
        <w:ind w:left="180" w:hanging="90"/>
        <w:jc w:val="center"/>
        <w:rPr>
          <w:rFonts w:ascii="Sylfaen" w:eastAsiaTheme="minorEastAsia" w:hAnsi="Sylfaen" w:cs="Arial"/>
          <w:b/>
          <w:lang w:val="hy-AM"/>
        </w:rPr>
      </w:pPr>
      <w:r w:rsidRPr="00941A6F">
        <w:rPr>
          <w:rFonts w:ascii="Sylfaen" w:eastAsiaTheme="minorEastAsia" w:hAnsi="Sylfaen" w:cs="Arial"/>
          <w:b/>
          <w:lang w:val="hy-AM"/>
        </w:rPr>
        <w:t>Нормативные ссылки</w:t>
      </w:r>
    </w:p>
    <w:p w14:paraId="7C30CB38" w14:textId="77777777" w:rsidR="00D74950" w:rsidRPr="0084071F" w:rsidRDefault="00D74950" w:rsidP="00D74950">
      <w:pPr>
        <w:shd w:val="clear" w:color="auto" w:fill="FFFFFF"/>
        <w:jc w:val="center"/>
        <w:rPr>
          <w:rFonts w:ascii="Sylfaen" w:eastAsiaTheme="minorEastAsia" w:hAnsi="Sylfaen"/>
        </w:rPr>
      </w:pPr>
      <w:r w:rsidRPr="0084071F">
        <w:rPr>
          <w:rFonts w:ascii="Sylfaen" w:eastAsiaTheme="minorEastAsia" w:hAnsi="Sylfaen"/>
          <w:lang w:val="hy-AM"/>
        </w:rPr>
        <w:t>19.03.2015 Постановление Правительства Республики Армения Решение № 596-Н</w:t>
      </w:r>
      <w:r>
        <w:rPr>
          <w:rFonts w:ascii="Sylfaen" w:eastAsiaTheme="minorEastAsia" w:hAnsi="Sylfaen"/>
        </w:rPr>
        <w:t xml:space="preserve"> </w:t>
      </w:r>
      <w:r w:rsidRPr="0084071F">
        <w:rPr>
          <w:rFonts w:ascii="Sylfaen" w:eastAsiaTheme="minorEastAsia" w:hAnsi="Sylfaen"/>
        </w:rPr>
        <w:t>"Об утверждении порядка выдачи разрешений и других документов в целях строительства Республики Армения и признании утратившим силу ряда решений Правительства Республики Армения".</w:t>
      </w:r>
    </w:p>
    <w:p w14:paraId="76F124BE" w14:textId="77777777" w:rsidR="00D74950" w:rsidRDefault="00D74950" w:rsidP="00D74950">
      <w:pPr>
        <w:shd w:val="clear" w:color="auto" w:fill="FFFFFF"/>
        <w:jc w:val="center"/>
        <w:rPr>
          <w:rFonts w:ascii="Sylfaen" w:eastAsiaTheme="minorEastAsia" w:hAnsi="Sylfaen"/>
        </w:rPr>
      </w:pPr>
    </w:p>
    <w:p w14:paraId="1C1B818A" w14:textId="77777777" w:rsidR="00D74950" w:rsidRPr="00E77F0B" w:rsidRDefault="00D74950" w:rsidP="00D74950">
      <w:pPr>
        <w:shd w:val="clear" w:color="auto" w:fill="FFFFFF"/>
        <w:jc w:val="center"/>
        <w:rPr>
          <w:rFonts w:ascii="Sylfaen" w:eastAsiaTheme="minorEastAsia" w:hAnsi="Sylfaen"/>
          <w:b/>
          <w:bCs/>
          <w:lang w:val="hy-AM"/>
        </w:rPr>
      </w:pPr>
      <w:r w:rsidRPr="00012174">
        <w:rPr>
          <w:rFonts w:ascii="Sylfaen" w:eastAsiaTheme="minorEastAsia" w:hAnsi="Sylfaen"/>
          <w:b/>
          <w:bCs/>
          <w:lang w:val="hy-AM"/>
        </w:rPr>
        <w:t>Порядок «Организации закупочного процесса», утвержденный постановлением Правительства Республики Армения N526-Н от 04.05.2017г.</w:t>
      </w:r>
    </w:p>
    <w:p w14:paraId="66454FFD" w14:textId="77777777" w:rsidR="00D74950" w:rsidRPr="00956ECD" w:rsidRDefault="00D74950" w:rsidP="00D74950">
      <w:pPr>
        <w:spacing w:after="200" w:line="276" w:lineRule="auto"/>
        <w:rPr>
          <w:rFonts w:ascii="Sylfaen" w:eastAsiaTheme="minorEastAsia" w:hAnsi="Sylfaen"/>
        </w:rPr>
      </w:pPr>
      <w:r w:rsidRPr="00956ECD">
        <w:rPr>
          <w:rFonts w:ascii="Sylfaen" w:eastAsiaTheme="minorEastAsia" w:hAnsi="Sylfaen"/>
        </w:rPr>
        <w:t xml:space="preserve">СНРА </w:t>
      </w:r>
      <w:r w:rsidRPr="001F3454">
        <w:rPr>
          <w:rFonts w:ascii="Sylfaen" w:eastAsiaTheme="minorEastAsia" w:hAnsi="Sylfaen"/>
        </w:rPr>
        <w:t>II</w:t>
      </w:r>
      <w:r w:rsidRPr="00956ECD">
        <w:rPr>
          <w:rFonts w:ascii="Sylfaen" w:eastAsiaTheme="minorEastAsia" w:hAnsi="Sylfaen"/>
        </w:rPr>
        <w:t>-6.02-2006</w:t>
      </w:r>
      <w:r w:rsidRPr="001F3454">
        <w:rPr>
          <w:rFonts w:ascii="Sylfaen" w:eastAsiaTheme="minorEastAsia" w:hAnsi="Sylfaen"/>
          <w:lang w:val="hy-AM"/>
        </w:rPr>
        <w:t xml:space="preserve"> Сейсмостойкое строительство</w:t>
      </w:r>
    </w:p>
    <w:p w14:paraId="0C1A9A58" w14:textId="77777777" w:rsidR="00D74950" w:rsidRPr="00E77F0B" w:rsidRDefault="00D74950" w:rsidP="00D74950">
      <w:pPr>
        <w:spacing w:after="200" w:line="276" w:lineRule="auto"/>
        <w:rPr>
          <w:rFonts w:ascii="Sylfaen" w:eastAsiaTheme="minorEastAsia" w:hAnsi="Sylfaen"/>
          <w:lang w:val="hy-AM"/>
        </w:rPr>
      </w:pPr>
      <w:r w:rsidRPr="00956ECD">
        <w:rPr>
          <w:rFonts w:ascii="Sylfaen" w:eastAsiaTheme="minorEastAsia" w:hAnsi="Sylfaen"/>
        </w:rPr>
        <w:t>СНРА</w:t>
      </w:r>
      <w:r w:rsidRPr="00E77F0B">
        <w:rPr>
          <w:rFonts w:ascii="Sylfaen" w:eastAsiaTheme="minorEastAsia" w:hAnsi="Sylfaen"/>
          <w:lang w:val="hy-AM"/>
        </w:rPr>
        <w:t xml:space="preserve"> I-2.01-99    </w:t>
      </w:r>
      <w:r w:rsidRPr="00301615">
        <w:rPr>
          <w:rFonts w:ascii="Sylfaen" w:eastAsiaTheme="minorEastAsia" w:hAnsi="Sylfaen"/>
          <w:lang w:val="hy-AM"/>
        </w:rPr>
        <w:t>Инженерные изыскания для строительства. Основные положения.</w:t>
      </w:r>
    </w:p>
    <w:p w14:paraId="739FD7FD" w14:textId="77777777" w:rsidR="00D74950" w:rsidRPr="00E77F0B" w:rsidRDefault="00D74950" w:rsidP="00D74950">
      <w:pPr>
        <w:spacing w:after="200" w:line="276" w:lineRule="auto"/>
        <w:rPr>
          <w:rFonts w:ascii="Sylfaen" w:eastAsiaTheme="minorEastAsia" w:hAnsi="Sylfaen"/>
          <w:lang w:val="hy-AM"/>
        </w:rPr>
      </w:pPr>
      <w:r w:rsidRPr="00D8464D">
        <w:rPr>
          <w:rFonts w:ascii="Sylfaen" w:eastAsiaTheme="minorEastAsia" w:hAnsi="Sylfaen"/>
          <w:lang w:val="hy-AM"/>
        </w:rPr>
        <w:t>Помимо указанных, в РА на момент публикации действуют и другие законодательные и нормативные документы, которые законодательно регулируют данную деятельность.</w:t>
      </w:r>
      <w:r w:rsidRPr="00E77F0B">
        <w:rPr>
          <w:rFonts w:ascii="Sylfaen" w:eastAsiaTheme="minorEastAsia" w:hAnsi="Sylfaen"/>
          <w:lang w:val="hy-AM"/>
        </w:rPr>
        <w:t xml:space="preserve"> </w:t>
      </w:r>
    </w:p>
    <w:p w14:paraId="562E03B0" w14:textId="77777777" w:rsidR="00D74950" w:rsidRPr="00E77F0B" w:rsidRDefault="00D74950" w:rsidP="00D74950">
      <w:pPr>
        <w:spacing w:after="200" w:line="276" w:lineRule="auto"/>
        <w:rPr>
          <w:rFonts w:eastAsiaTheme="minorEastAsia"/>
          <w:lang w:val="hy-AM"/>
        </w:rPr>
      </w:pPr>
    </w:p>
    <w:p w14:paraId="3E505DAA" w14:textId="77777777" w:rsidR="00D74950" w:rsidRPr="00E77F0B" w:rsidRDefault="00D74950" w:rsidP="00D74950">
      <w:pPr>
        <w:rPr>
          <w:lang w:val="hy-AM"/>
        </w:rPr>
      </w:pPr>
    </w:p>
    <w:p w14:paraId="2C261DB9" w14:textId="77777777" w:rsidR="00D74950" w:rsidRPr="007E3805" w:rsidRDefault="00D74950" w:rsidP="00D74950">
      <w:pPr>
        <w:rPr>
          <w:lang w:val="hy-AM"/>
        </w:rPr>
      </w:pPr>
    </w:p>
    <w:p w14:paraId="30B19CB6" w14:textId="77777777" w:rsidR="00AD515A" w:rsidRPr="00D74950" w:rsidRDefault="00AD515A" w:rsidP="003B2F27">
      <w:pPr>
        <w:widowControl w:val="0"/>
        <w:spacing w:after="160" w:line="360" w:lineRule="auto"/>
        <w:jc w:val="right"/>
        <w:rPr>
          <w:rFonts w:ascii="GHEA Grapalat" w:hAnsi="GHEA Grapalat"/>
          <w:i/>
          <w:lang w:val="hy-AM"/>
        </w:rPr>
      </w:pPr>
    </w:p>
    <w:p w14:paraId="28D5CF41" w14:textId="77777777" w:rsidR="00EC799F" w:rsidRDefault="00EC799F" w:rsidP="003B2F27">
      <w:pPr>
        <w:widowControl w:val="0"/>
        <w:spacing w:after="160" w:line="360" w:lineRule="auto"/>
        <w:jc w:val="right"/>
        <w:rPr>
          <w:rFonts w:ascii="GHEA Grapalat" w:hAnsi="GHEA Grapalat"/>
          <w:i/>
        </w:rPr>
      </w:pPr>
    </w:p>
    <w:p w14:paraId="2D7CC1FD" w14:textId="77777777" w:rsidR="00EC799F" w:rsidRDefault="00EC799F" w:rsidP="003B2F27">
      <w:pPr>
        <w:widowControl w:val="0"/>
        <w:spacing w:after="160" w:line="360" w:lineRule="auto"/>
        <w:jc w:val="right"/>
        <w:rPr>
          <w:rFonts w:ascii="GHEA Grapalat" w:hAnsi="GHEA Grapalat"/>
          <w:i/>
        </w:rPr>
      </w:pPr>
    </w:p>
    <w:p w14:paraId="262AC46E" w14:textId="77777777" w:rsidR="00EC799F" w:rsidRDefault="00EC799F" w:rsidP="003B2F27">
      <w:pPr>
        <w:widowControl w:val="0"/>
        <w:spacing w:after="160" w:line="360" w:lineRule="auto"/>
        <w:jc w:val="right"/>
        <w:rPr>
          <w:rFonts w:ascii="GHEA Grapalat" w:hAnsi="GHEA Grapalat"/>
          <w:i/>
        </w:rPr>
      </w:pPr>
    </w:p>
    <w:p w14:paraId="51BE684E" w14:textId="77777777" w:rsidR="00EC799F" w:rsidRDefault="00EC799F" w:rsidP="003B2F27">
      <w:pPr>
        <w:widowControl w:val="0"/>
        <w:spacing w:after="160" w:line="360" w:lineRule="auto"/>
        <w:jc w:val="right"/>
        <w:rPr>
          <w:rFonts w:ascii="GHEA Grapalat" w:hAnsi="GHEA Grapalat"/>
          <w:i/>
        </w:rPr>
      </w:pPr>
    </w:p>
    <w:p w14:paraId="10B468F5" w14:textId="77777777" w:rsidR="00EC799F" w:rsidRDefault="00EC799F" w:rsidP="003B2F27">
      <w:pPr>
        <w:widowControl w:val="0"/>
        <w:spacing w:after="160" w:line="360" w:lineRule="auto"/>
        <w:jc w:val="right"/>
        <w:rPr>
          <w:rFonts w:ascii="GHEA Grapalat" w:hAnsi="GHEA Grapalat"/>
          <w:i/>
        </w:rPr>
      </w:pPr>
    </w:p>
    <w:p w14:paraId="742B32B4" w14:textId="77777777" w:rsidR="00EC799F" w:rsidRDefault="00EC799F" w:rsidP="003B2F27">
      <w:pPr>
        <w:widowControl w:val="0"/>
        <w:spacing w:after="160" w:line="360" w:lineRule="auto"/>
        <w:jc w:val="right"/>
        <w:rPr>
          <w:rFonts w:ascii="GHEA Grapalat" w:hAnsi="GHEA Grapalat"/>
          <w:i/>
        </w:rPr>
      </w:pPr>
    </w:p>
    <w:p w14:paraId="384509F8" w14:textId="77777777" w:rsidR="00EC799F" w:rsidRDefault="00EC799F" w:rsidP="003B2F27">
      <w:pPr>
        <w:widowControl w:val="0"/>
        <w:spacing w:after="160" w:line="360" w:lineRule="auto"/>
        <w:jc w:val="right"/>
        <w:rPr>
          <w:rFonts w:ascii="GHEA Grapalat" w:hAnsi="GHEA Grapalat"/>
          <w:i/>
        </w:rPr>
      </w:pPr>
    </w:p>
    <w:p w14:paraId="4B9C3C32" w14:textId="77777777" w:rsidR="00EC799F" w:rsidRDefault="00EC799F" w:rsidP="003B2F27">
      <w:pPr>
        <w:widowControl w:val="0"/>
        <w:spacing w:after="160" w:line="360" w:lineRule="auto"/>
        <w:jc w:val="right"/>
        <w:rPr>
          <w:rFonts w:ascii="GHEA Grapalat" w:hAnsi="GHEA Grapalat"/>
          <w:i/>
        </w:rPr>
      </w:pPr>
    </w:p>
    <w:p w14:paraId="43BE207B" w14:textId="77777777" w:rsidR="00EC799F" w:rsidRDefault="00EC799F" w:rsidP="003B2F27">
      <w:pPr>
        <w:widowControl w:val="0"/>
        <w:spacing w:after="160" w:line="360" w:lineRule="auto"/>
        <w:jc w:val="right"/>
        <w:rPr>
          <w:rFonts w:ascii="GHEA Grapalat" w:hAnsi="GHEA Grapalat"/>
          <w:i/>
        </w:rPr>
      </w:pPr>
    </w:p>
    <w:p w14:paraId="6FF0F21C" w14:textId="77777777" w:rsidR="00EC799F" w:rsidRDefault="00EC799F" w:rsidP="003B2F27">
      <w:pPr>
        <w:widowControl w:val="0"/>
        <w:spacing w:after="160" w:line="360" w:lineRule="auto"/>
        <w:jc w:val="right"/>
        <w:rPr>
          <w:rFonts w:ascii="GHEA Grapalat" w:hAnsi="GHEA Grapalat"/>
          <w:i/>
        </w:rPr>
      </w:pPr>
    </w:p>
    <w:p w14:paraId="09851DCD" w14:textId="77777777" w:rsidR="00EC799F" w:rsidRDefault="00EC799F" w:rsidP="003B2F27">
      <w:pPr>
        <w:widowControl w:val="0"/>
        <w:spacing w:after="160" w:line="360" w:lineRule="auto"/>
        <w:jc w:val="right"/>
        <w:rPr>
          <w:rFonts w:ascii="GHEA Grapalat" w:hAnsi="GHEA Grapalat"/>
          <w:i/>
        </w:rPr>
      </w:pPr>
    </w:p>
    <w:p w14:paraId="52D4FE3D" w14:textId="77777777" w:rsidR="00EC799F" w:rsidRDefault="00EC799F" w:rsidP="003B2F27">
      <w:pPr>
        <w:widowControl w:val="0"/>
        <w:spacing w:after="160" w:line="360" w:lineRule="auto"/>
        <w:jc w:val="right"/>
        <w:rPr>
          <w:rFonts w:ascii="GHEA Grapalat" w:hAnsi="GHEA Grapalat"/>
          <w:i/>
        </w:rPr>
      </w:pPr>
    </w:p>
    <w:p w14:paraId="502A4FEA" w14:textId="77777777" w:rsidR="00EC799F" w:rsidRDefault="00EC799F" w:rsidP="003B2F27">
      <w:pPr>
        <w:widowControl w:val="0"/>
        <w:spacing w:after="160" w:line="360" w:lineRule="auto"/>
        <w:jc w:val="right"/>
        <w:rPr>
          <w:rFonts w:ascii="GHEA Grapalat" w:hAnsi="GHEA Grapalat"/>
          <w:i/>
        </w:rPr>
      </w:pPr>
    </w:p>
    <w:p w14:paraId="0248911D" w14:textId="77777777" w:rsidR="00EC799F" w:rsidRDefault="00EC799F" w:rsidP="003B2F27">
      <w:pPr>
        <w:widowControl w:val="0"/>
        <w:spacing w:after="160" w:line="360" w:lineRule="auto"/>
        <w:jc w:val="right"/>
        <w:rPr>
          <w:rFonts w:ascii="GHEA Grapalat" w:hAnsi="GHEA Grapalat"/>
          <w:i/>
        </w:rPr>
      </w:pPr>
    </w:p>
    <w:p w14:paraId="34F3B57E" w14:textId="77777777" w:rsidR="00EC799F" w:rsidRDefault="00EC799F" w:rsidP="003B2F27">
      <w:pPr>
        <w:widowControl w:val="0"/>
        <w:spacing w:after="160" w:line="360" w:lineRule="auto"/>
        <w:jc w:val="right"/>
        <w:rPr>
          <w:rFonts w:ascii="GHEA Grapalat" w:hAnsi="GHEA Grapalat"/>
          <w:i/>
        </w:rPr>
      </w:pPr>
    </w:p>
    <w:p w14:paraId="04865FD9"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3217AD5F" w14:textId="0B6C17B1" w:rsidR="00200F4D" w:rsidRDefault="003B2F27" w:rsidP="003B2F27">
      <w:pPr>
        <w:widowControl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29342A">
        <w:rPr>
          <w:rFonts w:ascii="GHEA Grapalat" w:hAnsi="GHEA Grapalat"/>
          <w:b/>
          <w:i/>
          <w:lang w:val="en-GB"/>
        </w:rPr>
        <w:t>HFF</w:t>
      </w:r>
      <w:r w:rsidR="0029342A" w:rsidRPr="0029342A">
        <w:rPr>
          <w:rFonts w:ascii="GHEA Grapalat" w:hAnsi="GHEA Grapalat"/>
          <w:b/>
          <w:i/>
        </w:rPr>
        <w:t>-</w:t>
      </w:r>
      <w:proofErr w:type="spellStart"/>
      <w:r w:rsidR="0029342A">
        <w:rPr>
          <w:rFonts w:ascii="GHEA Grapalat" w:hAnsi="GHEA Grapalat"/>
          <w:b/>
          <w:i/>
          <w:lang w:val="en-GB"/>
        </w:rPr>
        <w:t>NTsDzB</w:t>
      </w:r>
      <w:proofErr w:type="spellEnd"/>
      <w:r w:rsidR="0029342A" w:rsidRPr="0029342A">
        <w:rPr>
          <w:rFonts w:ascii="GHEA Grapalat" w:hAnsi="GHEA Grapalat"/>
          <w:b/>
          <w:i/>
        </w:rPr>
        <w:t>-2025/4</w:t>
      </w:r>
    </w:p>
    <w:p w14:paraId="5162EF6D" w14:textId="77777777" w:rsidR="003B2F27" w:rsidRPr="00AD29CE" w:rsidRDefault="003B2F27" w:rsidP="003B2F27">
      <w:pPr>
        <w:widowControl w:val="0"/>
        <w:spacing w:after="160" w:line="360" w:lineRule="auto"/>
        <w:jc w:val="right"/>
        <w:rPr>
          <w:rFonts w:ascii="GHEA Grapalat" w:hAnsi="GHEA Grapala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B88013D"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0BA4566F" w14:textId="77777777" w:rsidR="003B2F27" w:rsidRPr="002E3B73" w:rsidRDefault="003B2F27" w:rsidP="003B2F27">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6"/>
        <w:t>*</w:t>
      </w:r>
    </w:p>
    <w:p w14:paraId="3A948890"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1518"/>
        <w:gridCol w:w="1259"/>
        <w:gridCol w:w="586"/>
        <w:gridCol w:w="586"/>
        <w:gridCol w:w="586"/>
        <w:gridCol w:w="586"/>
        <w:gridCol w:w="586"/>
        <w:gridCol w:w="586"/>
        <w:gridCol w:w="586"/>
        <w:gridCol w:w="586"/>
        <w:gridCol w:w="586"/>
        <w:gridCol w:w="586"/>
        <w:gridCol w:w="586"/>
        <w:gridCol w:w="586"/>
        <w:gridCol w:w="638"/>
      </w:tblGrid>
      <w:tr w:rsidR="002E3B73" w:rsidRPr="007B29D3" w14:paraId="2F4BE63C" w14:textId="77777777" w:rsidTr="00120954">
        <w:trPr>
          <w:jc w:val="center"/>
        </w:trPr>
        <w:tc>
          <w:tcPr>
            <w:tcW w:w="11468" w:type="dxa"/>
            <w:gridSpan w:val="16"/>
            <w:vAlign w:val="center"/>
          </w:tcPr>
          <w:p w14:paraId="6F47C48A" w14:textId="77777777" w:rsidR="002E3B73" w:rsidRPr="007B29D3" w:rsidRDefault="002E3B73" w:rsidP="00120954">
            <w:pPr>
              <w:widowControl w:val="0"/>
              <w:spacing w:after="120"/>
              <w:jc w:val="center"/>
              <w:rPr>
                <w:rFonts w:ascii="Sylfaen" w:hAnsi="Sylfaen"/>
                <w:sz w:val="16"/>
                <w:szCs w:val="16"/>
              </w:rPr>
            </w:pPr>
            <w:r w:rsidRPr="007B29D3">
              <w:rPr>
                <w:rFonts w:ascii="Sylfaen" w:hAnsi="Sylfaen"/>
                <w:sz w:val="16"/>
                <w:szCs w:val="16"/>
              </w:rPr>
              <w:t>Услуги</w:t>
            </w:r>
          </w:p>
        </w:tc>
      </w:tr>
      <w:tr w:rsidR="002E3B73" w:rsidRPr="007B29D3" w14:paraId="48B0F4FF" w14:textId="77777777" w:rsidTr="00F06DF5">
        <w:trPr>
          <w:jc w:val="center"/>
        </w:trPr>
        <w:tc>
          <w:tcPr>
            <w:tcW w:w="1021" w:type="dxa"/>
            <w:vMerge w:val="restart"/>
            <w:vAlign w:val="center"/>
          </w:tcPr>
          <w:p w14:paraId="0DCC4844" w14:textId="77777777" w:rsidR="002E3B73" w:rsidRPr="007B29D3" w:rsidRDefault="002E3B73" w:rsidP="00120954">
            <w:pPr>
              <w:widowControl w:val="0"/>
              <w:spacing w:after="120"/>
              <w:jc w:val="center"/>
              <w:rPr>
                <w:rFonts w:ascii="Sylfaen" w:hAnsi="Sylfaen"/>
                <w:sz w:val="16"/>
              </w:rPr>
            </w:pPr>
            <w:r w:rsidRPr="007B29D3">
              <w:rPr>
                <w:rFonts w:ascii="Sylfaen" w:hAnsi="Sylfaen"/>
                <w:sz w:val="16"/>
              </w:rPr>
              <w:t>номер предусмот-ренного приглаше-нием лота</w:t>
            </w:r>
          </w:p>
        </w:tc>
        <w:tc>
          <w:tcPr>
            <w:tcW w:w="1518" w:type="dxa"/>
            <w:vMerge w:val="restart"/>
            <w:vAlign w:val="center"/>
          </w:tcPr>
          <w:p w14:paraId="70FD2294" w14:textId="77777777" w:rsidR="002E3B73" w:rsidRPr="007B29D3" w:rsidRDefault="002E3B73" w:rsidP="00120954">
            <w:pPr>
              <w:widowControl w:val="0"/>
              <w:spacing w:after="120"/>
              <w:jc w:val="center"/>
              <w:rPr>
                <w:rFonts w:ascii="Sylfaen" w:hAnsi="Sylfaen"/>
                <w:sz w:val="16"/>
              </w:rPr>
            </w:pPr>
            <w:r w:rsidRPr="007B29D3">
              <w:rPr>
                <w:rFonts w:ascii="Sylfaen" w:hAnsi="Sylfaen"/>
                <w:sz w:val="16"/>
              </w:rPr>
              <w:t>промежуточный код, предусмотренный планом закупок по классификации ЕЗК (CPV)</w:t>
            </w:r>
          </w:p>
        </w:tc>
        <w:tc>
          <w:tcPr>
            <w:tcW w:w="1259" w:type="dxa"/>
            <w:vMerge w:val="restart"/>
            <w:vAlign w:val="center"/>
          </w:tcPr>
          <w:p w14:paraId="3A248BB7" w14:textId="05629F7F" w:rsidR="002E3B73" w:rsidRPr="007B29D3" w:rsidRDefault="00EB5E5C" w:rsidP="00120954">
            <w:pPr>
              <w:widowControl w:val="0"/>
              <w:spacing w:after="120"/>
              <w:jc w:val="center"/>
              <w:rPr>
                <w:rFonts w:ascii="Sylfaen" w:hAnsi="Sylfaen"/>
                <w:sz w:val="16"/>
              </w:rPr>
            </w:pPr>
            <w:r w:rsidRPr="007B29D3">
              <w:rPr>
                <w:rFonts w:ascii="Sylfaen" w:hAnsi="Sylfaen"/>
                <w:sz w:val="16"/>
              </w:rPr>
              <w:t>Н</w:t>
            </w:r>
            <w:r w:rsidR="002E3B73" w:rsidRPr="007B29D3">
              <w:rPr>
                <w:rFonts w:ascii="Sylfaen" w:hAnsi="Sylfaen"/>
                <w:sz w:val="16"/>
              </w:rPr>
              <w:t>аименование</w:t>
            </w:r>
          </w:p>
        </w:tc>
        <w:tc>
          <w:tcPr>
            <w:tcW w:w="7670" w:type="dxa"/>
            <w:gridSpan w:val="13"/>
            <w:vAlign w:val="center"/>
          </w:tcPr>
          <w:p w14:paraId="2710C060" w14:textId="3852DDC1" w:rsidR="002E3B73" w:rsidRPr="007B29D3" w:rsidRDefault="002E3B73" w:rsidP="00120954">
            <w:pPr>
              <w:widowControl w:val="0"/>
              <w:spacing w:after="120"/>
              <w:jc w:val="center"/>
              <w:rPr>
                <w:rFonts w:ascii="Sylfaen" w:hAnsi="Sylfaen"/>
                <w:sz w:val="16"/>
                <w:szCs w:val="16"/>
              </w:rPr>
            </w:pPr>
            <w:r w:rsidRPr="007B29D3">
              <w:rPr>
                <w:rFonts w:ascii="Sylfaen" w:hAnsi="Sylfaen"/>
                <w:sz w:val="16"/>
                <w:szCs w:val="16"/>
              </w:rPr>
              <w:t xml:space="preserve">Оплату работы предусматривается произвести </w:t>
            </w:r>
            <w:r w:rsidRPr="00505D1E">
              <w:rPr>
                <w:rFonts w:ascii="Sylfaen" w:hAnsi="Sylfaen"/>
                <w:sz w:val="16"/>
                <w:szCs w:val="16"/>
              </w:rPr>
              <w:t>в 202</w:t>
            </w:r>
            <w:r w:rsidR="00172B73" w:rsidRPr="00D837A7">
              <w:rPr>
                <w:rFonts w:ascii="Sylfaen" w:hAnsi="Sylfaen"/>
                <w:sz w:val="16"/>
                <w:szCs w:val="16"/>
              </w:rPr>
              <w:t>5</w:t>
            </w:r>
            <w:r w:rsidRPr="00505D1E">
              <w:rPr>
                <w:rFonts w:ascii="Sylfaen" w:hAnsi="Sylfaen"/>
                <w:sz w:val="16"/>
                <w:szCs w:val="16"/>
              </w:rPr>
              <w:t>г.,</w:t>
            </w:r>
            <w:r w:rsidRPr="007B29D3">
              <w:rPr>
                <w:rFonts w:ascii="Sylfaen" w:hAnsi="Sylfaen"/>
                <w:sz w:val="16"/>
                <w:szCs w:val="16"/>
              </w:rPr>
              <w:t xml:space="preserve"> по месяцам, в том числе</w:t>
            </w:r>
          </w:p>
        </w:tc>
      </w:tr>
      <w:tr w:rsidR="002E3B73" w:rsidRPr="007B29D3" w14:paraId="4DBD646B" w14:textId="77777777" w:rsidTr="00F06DF5">
        <w:trPr>
          <w:cantSplit/>
          <w:trHeight w:val="1259"/>
          <w:jc w:val="center"/>
        </w:trPr>
        <w:tc>
          <w:tcPr>
            <w:tcW w:w="1021" w:type="dxa"/>
            <w:vMerge/>
            <w:vAlign w:val="center"/>
          </w:tcPr>
          <w:p w14:paraId="47B3B779" w14:textId="77777777" w:rsidR="002E3B73" w:rsidRPr="007B29D3" w:rsidRDefault="002E3B73" w:rsidP="00120954">
            <w:pPr>
              <w:widowControl w:val="0"/>
              <w:spacing w:after="120"/>
              <w:jc w:val="center"/>
              <w:rPr>
                <w:rFonts w:ascii="Sylfaen" w:hAnsi="Sylfaen"/>
                <w:sz w:val="16"/>
                <w:szCs w:val="16"/>
              </w:rPr>
            </w:pPr>
          </w:p>
        </w:tc>
        <w:tc>
          <w:tcPr>
            <w:tcW w:w="1518" w:type="dxa"/>
            <w:vMerge/>
            <w:vAlign w:val="center"/>
          </w:tcPr>
          <w:p w14:paraId="549278D1" w14:textId="77777777" w:rsidR="002E3B73" w:rsidRPr="007B29D3" w:rsidRDefault="002E3B73" w:rsidP="00120954">
            <w:pPr>
              <w:widowControl w:val="0"/>
              <w:spacing w:after="120"/>
              <w:jc w:val="center"/>
              <w:rPr>
                <w:rFonts w:ascii="Sylfaen" w:hAnsi="Sylfaen"/>
                <w:sz w:val="16"/>
                <w:szCs w:val="16"/>
              </w:rPr>
            </w:pPr>
          </w:p>
        </w:tc>
        <w:tc>
          <w:tcPr>
            <w:tcW w:w="1259" w:type="dxa"/>
            <w:vMerge/>
            <w:vAlign w:val="center"/>
          </w:tcPr>
          <w:p w14:paraId="1231DE4B" w14:textId="77777777" w:rsidR="002E3B73" w:rsidRPr="007B29D3" w:rsidRDefault="002E3B73" w:rsidP="00120954">
            <w:pPr>
              <w:widowControl w:val="0"/>
              <w:spacing w:after="120"/>
              <w:jc w:val="center"/>
              <w:rPr>
                <w:rFonts w:ascii="Sylfaen" w:hAnsi="Sylfaen"/>
                <w:sz w:val="16"/>
                <w:szCs w:val="16"/>
              </w:rPr>
            </w:pPr>
          </w:p>
        </w:tc>
        <w:tc>
          <w:tcPr>
            <w:tcW w:w="586" w:type="dxa"/>
            <w:textDirection w:val="btLr"/>
            <w:vAlign w:val="center"/>
          </w:tcPr>
          <w:p w14:paraId="1E299A19"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январь</w:t>
            </w:r>
          </w:p>
        </w:tc>
        <w:tc>
          <w:tcPr>
            <w:tcW w:w="586" w:type="dxa"/>
            <w:textDirection w:val="btLr"/>
            <w:vAlign w:val="center"/>
          </w:tcPr>
          <w:p w14:paraId="3D09630F" w14:textId="4E38D452" w:rsidR="002E3B73" w:rsidRPr="00207406" w:rsidRDefault="00114E15" w:rsidP="00120954">
            <w:pPr>
              <w:widowControl w:val="0"/>
              <w:spacing w:after="120"/>
              <w:ind w:left="113" w:right="-7"/>
              <w:jc w:val="center"/>
              <w:rPr>
                <w:rFonts w:ascii="Sylfaen" w:hAnsi="Sylfaen"/>
                <w:sz w:val="16"/>
                <w:szCs w:val="16"/>
              </w:rPr>
            </w:pPr>
            <w:r w:rsidRPr="007B29D3">
              <w:rPr>
                <w:rFonts w:ascii="Sylfaen" w:hAnsi="Sylfaen"/>
                <w:sz w:val="16"/>
                <w:szCs w:val="16"/>
              </w:rPr>
              <w:t>Ф</w:t>
            </w:r>
            <w:r w:rsidR="002E3B73" w:rsidRPr="007B29D3">
              <w:rPr>
                <w:rFonts w:ascii="Sylfaen" w:hAnsi="Sylfaen"/>
                <w:sz w:val="16"/>
                <w:szCs w:val="16"/>
              </w:rPr>
              <w:t>евраль</w:t>
            </w:r>
          </w:p>
        </w:tc>
        <w:tc>
          <w:tcPr>
            <w:tcW w:w="586" w:type="dxa"/>
            <w:textDirection w:val="btLr"/>
            <w:vAlign w:val="center"/>
          </w:tcPr>
          <w:p w14:paraId="2C2A1636"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март</w:t>
            </w:r>
          </w:p>
        </w:tc>
        <w:tc>
          <w:tcPr>
            <w:tcW w:w="586" w:type="dxa"/>
            <w:textDirection w:val="btLr"/>
            <w:vAlign w:val="center"/>
          </w:tcPr>
          <w:p w14:paraId="65A2CE56" w14:textId="77777777" w:rsidR="002E3B73" w:rsidRPr="00207406"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апрель</w:t>
            </w:r>
          </w:p>
        </w:tc>
        <w:tc>
          <w:tcPr>
            <w:tcW w:w="586" w:type="dxa"/>
            <w:textDirection w:val="btLr"/>
            <w:vAlign w:val="center"/>
          </w:tcPr>
          <w:p w14:paraId="31D2A657"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май</w:t>
            </w:r>
          </w:p>
        </w:tc>
        <w:tc>
          <w:tcPr>
            <w:tcW w:w="586" w:type="dxa"/>
            <w:textDirection w:val="btLr"/>
            <w:vAlign w:val="center"/>
          </w:tcPr>
          <w:p w14:paraId="79441D10"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июнь</w:t>
            </w:r>
          </w:p>
        </w:tc>
        <w:tc>
          <w:tcPr>
            <w:tcW w:w="586" w:type="dxa"/>
            <w:textDirection w:val="btLr"/>
            <w:vAlign w:val="center"/>
          </w:tcPr>
          <w:p w14:paraId="451BD743"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июль</w:t>
            </w:r>
          </w:p>
        </w:tc>
        <w:tc>
          <w:tcPr>
            <w:tcW w:w="586" w:type="dxa"/>
            <w:textDirection w:val="btLr"/>
            <w:vAlign w:val="center"/>
          </w:tcPr>
          <w:p w14:paraId="581E0745"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август</w:t>
            </w:r>
          </w:p>
        </w:tc>
        <w:tc>
          <w:tcPr>
            <w:tcW w:w="586" w:type="dxa"/>
            <w:textDirection w:val="btLr"/>
            <w:vAlign w:val="center"/>
          </w:tcPr>
          <w:p w14:paraId="1309CB6B"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сентябрь</w:t>
            </w:r>
          </w:p>
        </w:tc>
        <w:tc>
          <w:tcPr>
            <w:tcW w:w="586" w:type="dxa"/>
            <w:textDirection w:val="btLr"/>
            <w:vAlign w:val="center"/>
          </w:tcPr>
          <w:p w14:paraId="79CD8A2E"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октябрь</w:t>
            </w:r>
          </w:p>
        </w:tc>
        <w:tc>
          <w:tcPr>
            <w:tcW w:w="586" w:type="dxa"/>
            <w:textDirection w:val="btLr"/>
            <w:vAlign w:val="center"/>
          </w:tcPr>
          <w:p w14:paraId="5D3AFD65"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ноябрь</w:t>
            </w:r>
          </w:p>
        </w:tc>
        <w:tc>
          <w:tcPr>
            <w:tcW w:w="586" w:type="dxa"/>
            <w:textDirection w:val="btLr"/>
            <w:vAlign w:val="center"/>
          </w:tcPr>
          <w:p w14:paraId="3B18011B"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декабрь</w:t>
            </w:r>
          </w:p>
        </w:tc>
        <w:tc>
          <w:tcPr>
            <w:tcW w:w="638" w:type="dxa"/>
            <w:vAlign w:val="center"/>
          </w:tcPr>
          <w:p w14:paraId="22EF347D" w14:textId="77777777" w:rsidR="002E3B73" w:rsidRPr="007B29D3" w:rsidRDefault="002E3B73" w:rsidP="00120954">
            <w:pPr>
              <w:widowControl w:val="0"/>
              <w:spacing w:after="120"/>
              <w:ind w:right="-1"/>
              <w:jc w:val="center"/>
              <w:rPr>
                <w:rFonts w:ascii="Sylfaen" w:hAnsi="Sylfaen"/>
                <w:sz w:val="16"/>
                <w:szCs w:val="16"/>
              </w:rPr>
            </w:pPr>
            <w:r w:rsidRPr="007B29D3">
              <w:rPr>
                <w:rFonts w:ascii="Sylfaen" w:hAnsi="Sylfaen"/>
                <w:sz w:val="16"/>
                <w:szCs w:val="16"/>
              </w:rPr>
              <w:t>Всего</w:t>
            </w:r>
          </w:p>
        </w:tc>
      </w:tr>
      <w:tr w:rsidR="00F06DF5" w:rsidRPr="007B29D3" w14:paraId="1019B798" w14:textId="77777777" w:rsidTr="00F06DF5">
        <w:trPr>
          <w:cantSplit/>
          <w:trHeight w:val="1134"/>
          <w:jc w:val="center"/>
        </w:trPr>
        <w:tc>
          <w:tcPr>
            <w:tcW w:w="1021" w:type="dxa"/>
            <w:vAlign w:val="center"/>
          </w:tcPr>
          <w:p w14:paraId="75C241DF" w14:textId="77777777" w:rsidR="00F06DF5" w:rsidRPr="007B29D3" w:rsidRDefault="00F06DF5" w:rsidP="00F06DF5">
            <w:pPr>
              <w:widowControl w:val="0"/>
              <w:jc w:val="center"/>
              <w:rPr>
                <w:rFonts w:ascii="Sylfaen" w:hAnsi="Sylfaen"/>
                <w:sz w:val="16"/>
                <w:szCs w:val="16"/>
              </w:rPr>
            </w:pPr>
            <w:r w:rsidRPr="007B29D3">
              <w:rPr>
                <w:rFonts w:ascii="Sylfaen" w:hAnsi="Sylfaen"/>
                <w:sz w:val="16"/>
                <w:szCs w:val="16"/>
              </w:rPr>
              <w:t>1</w:t>
            </w:r>
          </w:p>
        </w:tc>
        <w:tc>
          <w:tcPr>
            <w:tcW w:w="1518" w:type="dxa"/>
            <w:vAlign w:val="center"/>
          </w:tcPr>
          <w:p w14:paraId="38660285" w14:textId="641533F4" w:rsidR="00F06DF5" w:rsidRPr="00D74950" w:rsidRDefault="00F06DF5" w:rsidP="00F06DF5">
            <w:pPr>
              <w:jc w:val="center"/>
              <w:rPr>
                <w:rFonts w:ascii="Sylfaen" w:hAnsi="Sylfaen" w:cs="Calibri"/>
                <w:sz w:val="20"/>
                <w:lang w:val="en-GB"/>
              </w:rPr>
            </w:pPr>
            <w:r w:rsidRPr="00505D1E">
              <w:rPr>
                <w:rFonts w:ascii="Sylfaen" w:hAnsi="Sylfaen"/>
                <w:sz w:val="18"/>
                <w:szCs w:val="20"/>
              </w:rPr>
              <w:t>71241200</w:t>
            </w:r>
            <w:r>
              <w:rPr>
                <w:rFonts w:ascii="Sylfaen" w:hAnsi="Sylfaen"/>
                <w:sz w:val="18"/>
                <w:szCs w:val="20"/>
                <w:lang w:val="en-GB"/>
              </w:rPr>
              <w:t>/01</w:t>
            </w:r>
          </w:p>
        </w:tc>
        <w:tc>
          <w:tcPr>
            <w:tcW w:w="1259" w:type="dxa"/>
            <w:vAlign w:val="center"/>
          </w:tcPr>
          <w:p w14:paraId="3C7B818E" w14:textId="77777777" w:rsidR="00F06DF5" w:rsidRPr="007B29D3" w:rsidRDefault="00F06DF5" w:rsidP="00F06DF5">
            <w:pPr>
              <w:tabs>
                <w:tab w:val="left" w:pos="7695"/>
              </w:tabs>
              <w:jc w:val="center"/>
              <w:rPr>
                <w:rFonts w:ascii="Sylfaen" w:hAnsi="Sylfaen"/>
                <w:sz w:val="18"/>
                <w:szCs w:val="18"/>
              </w:rPr>
            </w:pPr>
            <w:r w:rsidRPr="007B29D3">
              <w:rPr>
                <w:rFonts w:ascii="Sylfaen" w:hAnsi="Sylfaen"/>
                <w:sz w:val="18"/>
                <w:szCs w:val="18"/>
                <w:lang w:val="af-ZA"/>
              </w:rPr>
              <w:t>Подготовка проектов, оценка затрат</w:t>
            </w:r>
          </w:p>
        </w:tc>
        <w:tc>
          <w:tcPr>
            <w:tcW w:w="586" w:type="dxa"/>
            <w:textDirection w:val="btLr"/>
            <w:vAlign w:val="center"/>
          </w:tcPr>
          <w:p w14:paraId="69260B3C" w14:textId="77777777" w:rsidR="00F06DF5" w:rsidRPr="007B29D3" w:rsidRDefault="00F06DF5" w:rsidP="00F06DF5">
            <w:pPr>
              <w:ind w:left="113" w:right="113"/>
              <w:jc w:val="center"/>
              <w:rPr>
                <w:rFonts w:ascii="Sylfaen" w:hAnsi="Sylfaen"/>
                <w:sz w:val="18"/>
              </w:rPr>
            </w:pPr>
            <w:r>
              <w:rPr>
                <w:rFonts w:ascii="Sylfaen" w:hAnsi="Sylfaen"/>
                <w:sz w:val="18"/>
              </w:rPr>
              <w:t>…</w:t>
            </w:r>
            <w:r w:rsidRPr="007B29D3">
              <w:rPr>
                <w:rFonts w:ascii="Sylfaen" w:hAnsi="Sylfaen"/>
                <w:sz w:val="18"/>
                <w:lang w:val="pt-BR"/>
              </w:rPr>
              <w:t>%</w:t>
            </w:r>
          </w:p>
        </w:tc>
        <w:tc>
          <w:tcPr>
            <w:tcW w:w="586" w:type="dxa"/>
            <w:textDirection w:val="btLr"/>
          </w:tcPr>
          <w:p w14:paraId="7389F727" w14:textId="090DD3A9" w:rsidR="00F06DF5" w:rsidRDefault="00F06DF5" w:rsidP="00F06DF5">
            <w:pPr>
              <w:ind w:left="113" w:right="113"/>
              <w:jc w:val="center"/>
            </w:pPr>
            <w:r>
              <w:rPr>
                <w:rFonts w:ascii="Sylfaen" w:hAnsi="Sylfaen"/>
                <w:sz w:val="18"/>
              </w:rPr>
              <w:t>…</w:t>
            </w:r>
            <w:r w:rsidRPr="007B29D3">
              <w:rPr>
                <w:rFonts w:ascii="Sylfaen" w:hAnsi="Sylfaen"/>
                <w:sz w:val="18"/>
                <w:lang w:val="pt-BR"/>
              </w:rPr>
              <w:t>%</w:t>
            </w:r>
          </w:p>
        </w:tc>
        <w:tc>
          <w:tcPr>
            <w:tcW w:w="586" w:type="dxa"/>
            <w:textDirection w:val="btLr"/>
          </w:tcPr>
          <w:p w14:paraId="0EDB84C3" w14:textId="4700595E" w:rsidR="00F06DF5" w:rsidRDefault="00F06DF5" w:rsidP="00F06DF5">
            <w:pPr>
              <w:ind w:left="113" w:right="113"/>
              <w:jc w:val="center"/>
            </w:pPr>
            <w:r>
              <w:rPr>
                <w:rFonts w:ascii="Sylfaen" w:hAnsi="Sylfaen"/>
                <w:sz w:val="18"/>
              </w:rPr>
              <w:t>…</w:t>
            </w:r>
            <w:r w:rsidRPr="007B29D3">
              <w:rPr>
                <w:rFonts w:ascii="Sylfaen" w:hAnsi="Sylfaen"/>
                <w:sz w:val="18"/>
                <w:lang w:val="pt-BR"/>
              </w:rPr>
              <w:t>%</w:t>
            </w:r>
          </w:p>
        </w:tc>
        <w:tc>
          <w:tcPr>
            <w:tcW w:w="586" w:type="dxa"/>
            <w:textDirection w:val="btLr"/>
          </w:tcPr>
          <w:p w14:paraId="1680EE68" w14:textId="352B6A97" w:rsidR="00F06DF5" w:rsidRDefault="00F06DF5" w:rsidP="00F06DF5">
            <w:pPr>
              <w:ind w:left="113" w:right="113"/>
              <w:jc w:val="center"/>
            </w:pPr>
            <w:r w:rsidRPr="00165F0A">
              <w:rPr>
                <w:rFonts w:ascii="Sylfaen" w:hAnsi="Sylfaen"/>
                <w:sz w:val="18"/>
              </w:rPr>
              <w:t>…</w:t>
            </w:r>
            <w:r w:rsidRPr="00165F0A">
              <w:rPr>
                <w:rFonts w:ascii="Sylfaen" w:hAnsi="Sylfaen"/>
                <w:sz w:val="18"/>
                <w:lang w:val="pt-BR"/>
              </w:rPr>
              <w:t>%</w:t>
            </w:r>
          </w:p>
        </w:tc>
        <w:tc>
          <w:tcPr>
            <w:tcW w:w="586" w:type="dxa"/>
            <w:textDirection w:val="btLr"/>
          </w:tcPr>
          <w:p w14:paraId="6B46BCC8" w14:textId="1E50E0E6" w:rsidR="00F06DF5" w:rsidRDefault="00F06DF5" w:rsidP="00F06DF5">
            <w:pPr>
              <w:ind w:left="113" w:right="113"/>
              <w:jc w:val="center"/>
            </w:pPr>
            <w:r w:rsidRPr="00165F0A">
              <w:rPr>
                <w:rFonts w:ascii="Sylfaen" w:hAnsi="Sylfaen"/>
                <w:sz w:val="18"/>
              </w:rPr>
              <w:t>…</w:t>
            </w:r>
            <w:r w:rsidRPr="00165F0A">
              <w:rPr>
                <w:rFonts w:ascii="Sylfaen" w:hAnsi="Sylfaen"/>
                <w:sz w:val="18"/>
                <w:lang w:val="pt-BR"/>
              </w:rPr>
              <w:t>%</w:t>
            </w:r>
          </w:p>
        </w:tc>
        <w:tc>
          <w:tcPr>
            <w:tcW w:w="586" w:type="dxa"/>
            <w:textDirection w:val="btLr"/>
          </w:tcPr>
          <w:p w14:paraId="13C53CEB" w14:textId="1F4A19E2" w:rsidR="00F06DF5" w:rsidRDefault="00F06DF5" w:rsidP="00F06DF5">
            <w:pPr>
              <w:ind w:left="113" w:right="113"/>
              <w:jc w:val="center"/>
            </w:pPr>
            <w:r w:rsidRPr="00165F0A">
              <w:rPr>
                <w:rFonts w:ascii="Sylfaen" w:hAnsi="Sylfaen"/>
                <w:sz w:val="18"/>
              </w:rPr>
              <w:t>…</w:t>
            </w:r>
            <w:r w:rsidRPr="00165F0A">
              <w:rPr>
                <w:rFonts w:ascii="Sylfaen" w:hAnsi="Sylfaen"/>
                <w:sz w:val="18"/>
                <w:lang w:val="pt-BR"/>
              </w:rPr>
              <w:t>%</w:t>
            </w:r>
          </w:p>
        </w:tc>
        <w:tc>
          <w:tcPr>
            <w:tcW w:w="586" w:type="dxa"/>
            <w:textDirection w:val="btLr"/>
          </w:tcPr>
          <w:p w14:paraId="10BECB61" w14:textId="50D1B1F7" w:rsidR="00F06DF5" w:rsidRDefault="00F06DF5" w:rsidP="00F06DF5">
            <w:pPr>
              <w:ind w:left="113" w:right="113"/>
              <w:jc w:val="center"/>
            </w:pPr>
            <w:r w:rsidRPr="00165F0A">
              <w:rPr>
                <w:rFonts w:ascii="Sylfaen" w:hAnsi="Sylfaen"/>
                <w:sz w:val="18"/>
              </w:rPr>
              <w:t>…</w:t>
            </w:r>
            <w:r w:rsidRPr="00165F0A">
              <w:rPr>
                <w:rFonts w:ascii="Sylfaen" w:hAnsi="Sylfaen"/>
                <w:sz w:val="18"/>
                <w:lang w:val="pt-BR"/>
              </w:rPr>
              <w:t>%</w:t>
            </w:r>
          </w:p>
        </w:tc>
        <w:tc>
          <w:tcPr>
            <w:tcW w:w="586" w:type="dxa"/>
            <w:textDirection w:val="btLr"/>
            <w:vAlign w:val="center"/>
          </w:tcPr>
          <w:p w14:paraId="028D1113" w14:textId="77777777" w:rsidR="00F06DF5" w:rsidRPr="007B29D3" w:rsidRDefault="00F06DF5" w:rsidP="00F06DF5">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6" w:type="dxa"/>
            <w:textDirection w:val="btLr"/>
            <w:vAlign w:val="center"/>
          </w:tcPr>
          <w:p w14:paraId="78D4A84B" w14:textId="77777777" w:rsidR="00F06DF5" w:rsidRPr="007B29D3" w:rsidRDefault="00F06DF5" w:rsidP="00F06DF5">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6" w:type="dxa"/>
            <w:textDirection w:val="btLr"/>
            <w:vAlign w:val="center"/>
          </w:tcPr>
          <w:p w14:paraId="11492D67" w14:textId="77777777" w:rsidR="00F06DF5" w:rsidRPr="007B29D3" w:rsidRDefault="00F06DF5" w:rsidP="00F06DF5">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6" w:type="dxa"/>
            <w:textDirection w:val="btLr"/>
            <w:vAlign w:val="center"/>
          </w:tcPr>
          <w:p w14:paraId="3F5F7F0B" w14:textId="77777777" w:rsidR="00F06DF5" w:rsidRPr="007B29D3" w:rsidRDefault="00F06DF5" w:rsidP="00F06DF5">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6" w:type="dxa"/>
            <w:textDirection w:val="btLr"/>
            <w:vAlign w:val="center"/>
          </w:tcPr>
          <w:p w14:paraId="4D998C6E" w14:textId="77777777" w:rsidR="00F06DF5" w:rsidRPr="007B29D3" w:rsidRDefault="00F06DF5" w:rsidP="00F06DF5">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638" w:type="dxa"/>
            <w:vAlign w:val="center"/>
          </w:tcPr>
          <w:p w14:paraId="16AD4416" w14:textId="77777777" w:rsidR="00F06DF5" w:rsidRPr="007B29D3" w:rsidRDefault="00F06DF5" w:rsidP="00F06DF5">
            <w:pPr>
              <w:widowControl w:val="0"/>
              <w:spacing w:after="120"/>
              <w:jc w:val="center"/>
              <w:rPr>
                <w:rFonts w:ascii="Sylfaen" w:hAnsi="Sylfaen"/>
                <w:b/>
                <w:sz w:val="16"/>
                <w:szCs w:val="16"/>
              </w:rPr>
            </w:pPr>
            <w:r w:rsidRPr="007B29D3">
              <w:rPr>
                <w:rFonts w:ascii="Sylfaen" w:hAnsi="Sylfaen"/>
                <w:sz w:val="18"/>
                <w:lang w:val="hy-AM"/>
              </w:rPr>
              <w:t>100</w:t>
            </w:r>
            <w:r w:rsidRPr="007B29D3">
              <w:rPr>
                <w:rFonts w:ascii="Sylfaen" w:hAnsi="Sylfaen"/>
                <w:sz w:val="18"/>
                <w:lang w:val="pt-BR"/>
              </w:rPr>
              <w:t>%</w:t>
            </w:r>
          </w:p>
        </w:tc>
      </w:tr>
    </w:tbl>
    <w:p w14:paraId="45A4ED27"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727EC7C3" w14:textId="77777777" w:rsidTr="005B7138">
        <w:trPr>
          <w:jc w:val="center"/>
        </w:trPr>
        <w:tc>
          <w:tcPr>
            <w:tcW w:w="4536" w:type="dxa"/>
          </w:tcPr>
          <w:p w14:paraId="632ACE1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7C30B818"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741360F5"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267B9B1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6EFA1746"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B5BC8AD"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B2E4C38"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A2EE31A"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3CB1F5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04C27EA7" w14:textId="77777777" w:rsidR="003B2F27" w:rsidRPr="00AD29CE" w:rsidRDefault="003B2F27" w:rsidP="003B2F27">
      <w:pPr>
        <w:widowControl w:val="0"/>
        <w:spacing w:after="160" w:line="360" w:lineRule="auto"/>
        <w:rPr>
          <w:rFonts w:ascii="GHEA Grapalat" w:hAnsi="GHEA Grapalat"/>
        </w:rPr>
        <w:sectPr w:rsidR="003B2F27" w:rsidRPr="00AD29CE" w:rsidSect="00B16F41">
          <w:footerReference w:type="default" r:id="rId13"/>
          <w:footnotePr>
            <w:pos w:val="beneathText"/>
          </w:footnotePr>
          <w:pgSz w:w="11907" w:h="16840" w:code="9"/>
          <w:pgMar w:top="1134" w:right="1418" w:bottom="993" w:left="1418" w:header="561" w:footer="561" w:gutter="0"/>
          <w:cols w:space="720"/>
          <w:titlePg/>
          <w:docGrid w:linePitch="326"/>
        </w:sectPr>
      </w:pPr>
    </w:p>
    <w:p w14:paraId="3481750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6574704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F03431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3662152E" w14:textId="77777777" w:rsidTr="005B7138">
        <w:trPr>
          <w:tblCellSpacing w:w="7" w:type="dxa"/>
          <w:jc w:val="center"/>
        </w:trPr>
        <w:tc>
          <w:tcPr>
            <w:tcW w:w="0" w:type="auto"/>
            <w:gridSpan w:val="2"/>
            <w:vAlign w:val="center"/>
          </w:tcPr>
          <w:p w14:paraId="7B32464F"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52C04D4B"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3C21DC78" w14:textId="77777777" w:rsidTr="005B7138">
        <w:trPr>
          <w:tblCellSpacing w:w="7" w:type="dxa"/>
          <w:jc w:val="center"/>
        </w:trPr>
        <w:tc>
          <w:tcPr>
            <w:tcW w:w="0" w:type="auto"/>
            <w:vAlign w:val="center"/>
          </w:tcPr>
          <w:p w14:paraId="6BD364D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7D18CB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D1009E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5B585F9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685930E6"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40B5D51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1ABD0F5A"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6202BF6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E764FE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3BE41734"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385AE7E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127F63B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A13B1C5" w14:textId="77777777" w:rsidR="003B2F27" w:rsidRPr="00AD29CE" w:rsidRDefault="003B2F27" w:rsidP="003B2F27">
      <w:pPr>
        <w:widowControl w:val="0"/>
        <w:spacing w:after="160" w:line="360" w:lineRule="auto"/>
        <w:ind w:firstLine="375"/>
        <w:rPr>
          <w:rFonts w:ascii="GHEA Grapalat" w:hAnsi="GHEA Grapalat"/>
          <w:iCs/>
          <w:color w:val="000000"/>
        </w:rPr>
      </w:pPr>
    </w:p>
    <w:p w14:paraId="6097CC06"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3A7AECF4"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18E12043"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0F9F7918"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3F53D85"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2246132D"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55A6290"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27841783"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1186D755"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11931E43" w14:textId="77777777" w:rsidTr="005B7138">
        <w:trPr>
          <w:jc w:val="center"/>
        </w:trPr>
        <w:tc>
          <w:tcPr>
            <w:tcW w:w="357" w:type="dxa"/>
            <w:vMerge w:val="restart"/>
            <w:shd w:val="clear" w:color="auto" w:fill="auto"/>
            <w:vAlign w:val="center"/>
          </w:tcPr>
          <w:p w14:paraId="7CFF8A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shd w:val="clear" w:color="auto" w:fill="auto"/>
            <w:vAlign w:val="center"/>
          </w:tcPr>
          <w:p w14:paraId="726115E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46C67DC7" w14:textId="77777777" w:rsidTr="005B7138">
        <w:trPr>
          <w:jc w:val="center"/>
        </w:trPr>
        <w:tc>
          <w:tcPr>
            <w:tcW w:w="357" w:type="dxa"/>
            <w:vMerge/>
            <w:shd w:val="clear" w:color="auto" w:fill="auto"/>
          </w:tcPr>
          <w:p w14:paraId="53FC98E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1C81AD7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5E914F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49D4F9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0A644F7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548F12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1A58411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2B655F56" w14:textId="77777777" w:rsidTr="005B7138">
        <w:trPr>
          <w:trHeight w:val="1105"/>
          <w:jc w:val="center"/>
        </w:trPr>
        <w:tc>
          <w:tcPr>
            <w:tcW w:w="357" w:type="dxa"/>
            <w:vMerge/>
            <w:tcBorders>
              <w:bottom w:val="single" w:sz="4" w:space="0" w:color="auto"/>
            </w:tcBorders>
            <w:shd w:val="clear" w:color="auto" w:fill="auto"/>
          </w:tcPr>
          <w:p w14:paraId="47D4146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E1ECC5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6E911B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FDF133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3BF1D3E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475BA02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211C0AC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4BD7465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1CB3739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0AEDB4A" w14:textId="77777777" w:rsidTr="005B7138">
        <w:trPr>
          <w:jc w:val="center"/>
        </w:trPr>
        <w:tc>
          <w:tcPr>
            <w:tcW w:w="357" w:type="dxa"/>
            <w:shd w:val="clear" w:color="auto" w:fill="auto"/>
            <w:vAlign w:val="center"/>
          </w:tcPr>
          <w:p w14:paraId="6B07420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107CF3F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24A71F8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3A71094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D7DF27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03CA800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0A9DDE5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65667A2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2768206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74B5EBC7" w14:textId="77777777" w:rsidTr="005B7138">
        <w:trPr>
          <w:jc w:val="center"/>
        </w:trPr>
        <w:tc>
          <w:tcPr>
            <w:tcW w:w="357" w:type="dxa"/>
            <w:shd w:val="clear" w:color="auto" w:fill="auto"/>
          </w:tcPr>
          <w:p w14:paraId="2F1F8C9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686217A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6318F5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654251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651FB73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0CC4032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56BAEBE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5BF7ED5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515994F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022315C7"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170716BD"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1A1525A" w14:textId="77777777" w:rsidTr="005B7138">
        <w:trPr>
          <w:trHeight w:val="266"/>
          <w:tblCellSpacing w:w="7" w:type="dxa"/>
          <w:jc w:val="center"/>
        </w:trPr>
        <w:tc>
          <w:tcPr>
            <w:tcW w:w="0" w:type="auto"/>
            <w:vAlign w:val="center"/>
          </w:tcPr>
          <w:p w14:paraId="060000E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493000F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3F7B515" w14:textId="77777777" w:rsidTr="005B7138">
        <w:trPr>
          <w:trHeight w:val="473"/>
          <w:tblCellSpacing w:w="7" w:type="dxa"/>
          <w:jc w:val="center"/>
        </w:trPr>
        <w:tc>
          <w:tcPr>
            <w:tcW w:w="0" w:type="auto"/>
            <w:vAlign w:val="center"/>
          </w:tcPr>
          <w:p w14:paraId="34E12C00"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3D61C5A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6AE886B6"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7584D54C"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3663DE96" w14:textId="77777777" w:rsidTr="005B7138">
        <w:trPr>
          <w:trHeight w:val="503"/>
          <w:tblCellSpacing w:w="7" w:type="dxa"/>
          <w:jc w:val="center"/>
        </w:trPr>
        <w:tc>
          <w:tcPr>
            <w:tcW w:w="0" w:type="auto"/>
            <w:vAlign w:val="center"/>
          </w:tcPr>
          <w:p w14:paraId="50EA8C78"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511BA70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2CE332F9"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2327513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6618369D" w14:textId="77777777" w:rsidTr="005B7138">
        <w:trPr>
          <w:trHeight w:val="281"/>
          <w:tblCellSpacing w:w="7" w:type="dxa"/>
          <w:jc w:val="center"/>
        </w:trPr>
        <w:tc>
          <w:tcPr>
            <w:tcW w:w="0" w:type="auto"/>
            <w:vAlign w:val="center"/>
          </w:tcPr>
          <w:p w14:paraId="305EE30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433868C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49F4183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4513D56" w14:textId="77777777" w:rsidR="003B2F27" w:rsidRDefault="003B2F27" w:rsidP="003B2F27">
      <w:pPr>
        <w:rPr>
          <w:rFonts w:ascii="GHEA Grapalat" w:hAnsi="GHEA Grapalat"/>
        </w:rPr>
      </w:pPr>
      <w:r>
        <w:rPr>
          <w:rFonts w:ascii="GHEA Grapalat" w:hAnsi="GHEA Grapalat"/>
        </w:rPr>
        <w:br w:type="page"/>
      </w:r>
    </w:p>
    <w:p w14:paraId="2BAAD9C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54721A8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86FDE4B" w14:textId="77777777" w:rsidR="003B2F27" w:rsidRPr="00AD29CE" w:rsidRDefault="003B2F27" w:rsidP="003B2F27">
      <w:pPr>
        <w:widowControl w:val="0"/>
        <w:spacing w:after="160" w:line="360" w:lineRule="auto"/>
        <w:rPr>
          <w:rFonts w:ascii="GHEA Grapalat" w:hAnsi="GHEA Grapalat"/>
        </w:rPr>
      </w:pPr>
    </w:p>
    <w:p w14:paraId="36AFC0C2"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0F82A055"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214D85CB"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361276F7"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D6AC0BC"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0370F8CB"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2005270A"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00B77351"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8CFA53F"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71032BEA"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3ECB93E"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1B8A709"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1677DDE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B8B6978" w14:textId="5D3036E7" w:rsidR="003B2F27" w:rsidRPr="00AD29CE" w:rsidRDefault="00D74950" w:rsidP="005B7138">
            <w:pPr>
              <w:widowControl w:val="0"/>
              <w:spacing w:after="120"/>
              <w:jc w:val="center"/>
              <w:rPr>
                <w:rFonts w:ascii="GHEA Grapalat" w:hAnsi="GHEA Grapalat"/>
              </w:rPr>
            </w:pPr>
            <w:r w:rsidRPr="00AD29CE">
              <w:rPr>
                <w:rFonts w:ascii="GHEA Grapalat" w:hAnsi="GHEA Grapalat"/>
              </w:rPr>
              <w:t>Н</w:t>
            </w:r>
            <w:r w:rsidR="003B2F27" w:rsidRPr="00AD29CE">
              <w:rPr>
                <w:rFonts w:ascii="GHEA Grapalat" w:hAnsi="GHEA Grapalat"/>
              </w:rPr>
              <w:t>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E5A1AA7"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1BD4E76"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1302B27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F87F8DA"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E627D30"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3698AE7" w14:textId="77777777" w:rsidR="003B2F27" w:rsidRPr="00AD29CE" w:rsidRDefault="003B2F27" w:rsidP="005B7138">
            <w:pPr>
              <w:widowControl w:val="0"/>
              <w:spacing w:after="120"/>
              <w:rPr>
                <w:rFonts w:ascii="GHEA Grapalat" w:hAnsi="GHEA Grapalat" w:cs="Sylfaen"/>
              </w:rPr>
            </w:pPr>
          </w:p>
        </w:tc>
      </w:tr>
      <w:tr w:rsidR="003B2F27" w:rsidRPr="00AD29CE" w14:paraId="05E683D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9860E78"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6E6001D"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09F2F4D" w14:textId="77777777" w:rsidR="003B2F27" w:rsidRPr="00AD29CE" w:rsidRDefault="003B2F27" w:rsidP="005B7138">
            <w:pPr>
              <w:widowControl w:val="0"/>
              <w:spacing w:after="120"/>
              <w:rPr>
                <w:rFonts w:ascii="GHEA Grapalat" w:hAnsi="GHEA Grapalat" w:cs="Sylfaen"/>
              </w:rPr>
            </w:pPr>
          </w:p>
        </w:tc>
      </w:tr>
    </w:tbl>
    <w:p w14:paraId="775D04BB"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68B5F29" w14:textId="77777777" w:rsidR="003B2F27" w:rsidRDefault="003B2F27" w:rsidP="003B2F27">
      <w:pPr>
        <w:rPr>
          <w:rFonts w:ascii="GHEA Grapalat" w:hAnsi="GHEA Grapalat" w:cs="Sylfaen"/>
        </w:rPr>
      </w:pPr>
      <w:r>
        <w:rPr>
          <w:rFonts w:ascii="GHEA Grapalat" w:hAnsi="GHEA Grapalat" w:cs="Sylfaen"/>
        </w:rPr>
        <w:br w:type="page"/>
      </w:r>
    </w:p>
    <w:p w14:paraId="6BCE9104"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6E9E4095"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AD29CE" w14:paraId="145A301D" w14:textId="77777777" w:rsidTr="005B7138">
        <w:tc>
          <w:tcPr>
            <w:tcW w:w="4785" w:type="dxa"/>
          </w:tcPr>
          <w:p w14:paraId="48209754"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255A4D74"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62F47B43"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29920E"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7D37F2DC" w14:textId="77777777" w:rsidTr="005B7138">
        <w:trPr>
          <w:tblCellSpacing w:w="7" w:type="dxa"/>
          <w:jc w:val="center"/>
        </w:trPr>
        <w:tc>
          <w:tcPr>
            <w:tcW w:w="0" w:type="auto"/>
            <w:vAlign w:val="center"/>
          </w:tcPr>
          <w:p w14:paraId="4DD4FF5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F53DDA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4F6A587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DD05AC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419EBB5" w14:textId="77777777" w:rsidTr="005B7138">
        <w:trPr>
          <w:tblCellSpacing w:w="7" w:type="dxa"/>
          <w:jc w:val="center"/>
        </w:trPr>
        <w:tc>
          <w:tcPr>
            <w:tcW w:w="0" w:type="auto"/>
            <w:vAlign w:val="center"/>
          </w:tcPr>
          <w:p w14:paraId="666CEF4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C25A09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4A8F64A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7A1433F3"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A539F0C" w14:textId="77777777" w:rsidTr="005B7138">
        <w:trPr>
          <w:tblCellSpacing w:w="7" w:type="dxa"/>
          <w:jc w:val="center"/>
        </w:trPr>
        <w:tc>
          <w:tcPr>
            <w:tcW w:w="0" w:type="auto"/>
            <w:vAlign w:val="center"/>
          </w:tcPr>
          <w:p w14:paraId="21747777"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0C17DBB0"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45093400"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0D1CB706"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21A61E8C"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42554" w14:textId="77777777" w:rsidR="006E488D" w:rsidRDefault="006E488D">
      <w:r>
        <w:separator/>
      </w:r>
    </w:p>
  </w:endnote>
  <w:endnote w:type="continuationSeparator" w:id="0">
    <w:p w14:paraId="0A96849E" w14:textId="77777777" w:rsidR="006E488D" w:rsidRDefault="006E4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2B07DDD6" w14:textId="77777777" w:rsidR="00AB5994" w:rsidRPr="00305BEC" w:rsidRDefault="00AB5994">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C10CC">
          <w:rPr>
            <w:rFonts w:ascii="GHEA Grapalat" w:hAnsi="GHEA Grapalat"/>
            <w:noProof/>
            <w:sz w:val="24"/>
            <w:szCs w:val="24"/>
          </w:rPr>
          <w:t>20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0AB94" w14:textId="77777777" w:rsidR="006E488D" w:rsidRDefault="006E488D">
      <w:r>
        <w:separator/>
      </w:r>
    </w:p>
  </w:footnote>
  <w:footnote w:type="continuationSeparator" w:id="0">
    <w:p w14:paraId="0A01F7FD" w14:textId="77777777" w:rsidR="006E488D" w:rsidRDefault="006E488D">
      <w:r>
        <w:continuationSeparator/>
      </w:r>
    </w:p>
  </w:footnote>
  <w:footnote w:id="1">
    <w:p w14:paraId="08FD057B" w14:textId="77777777" w:rsidR="00452591" w:rsidRPr="00541313" w:rsidRDefault="00452591" w:rsidP="00452591">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6DC7F1BC" w14:textId="77777777" w:rsidR="00452591" w:rsidRDefault="00452591" w:rsidP="00452591">
      <w:pPr>
        <w:widowControl w:val="0"/>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w:t>
      </w:r>
      <w:r w:rsidRPr="004D3746">
        <w:rPr>
          <w:rFonts w:ascii="GHEA Grapalat" w:hAnsi="GHEA Grapalat"/>
          <w:i/>
          <w:sz w:val="20"/>
          <w:szCs w:val="20"/>
        </w:rPr>
        <w:t>1-</w:t>
      </w:r>
      <w:r>
        <w:rPr>
          <w:rFonts w:ascii="GHEA Grapalat" w:hAnsi="GHEA Grapalat"/>
          <w:i/>
          <w:sz w:val="20"/>
          <w:szCs w:val="20"/>
        </w:rPr>
        <w:t xml:space="preserve"> ого пункта </w:t>
      </w:r>
      <w:r w:rsidRPr="00D3436F">
        <w:rPr>
          <w:rFonts w:ascii="GHEA Grapalat" w:hAnsi="GHEA Grapalat"/>
          <w:i/>
          <w:sz w:val="20"/>
          <w:szCs w:val="20"/>
        </w:rPr>
        <w:t>части 6 статьи 15 Закона РА "О закупках</w:t>
      </w:r>
      <w:r w:rsidRPr="00D3436F">
        <w:rPr>
          <w:rFonts w:ascii="GHEA Grapalat" w:hAnsi="GHEA Grapalat"/>
          <w:i/>
        </w:rPr>
        <w:t>"</w:t>
      </w:r>
      <w:r w:rsidRPr="00D3436F">
        <w:rPr>
          <w:rFonts w:ascii="GHEA Grapalat" w:hAnsi="GHEA Grapalat"/>
          <w:i/>
          <w:sz w:val="20"/>
          <w:szCs w:val="20"/>
        </w:rPr>
        <w:t>,</w:t>
      </w:r>
    </w:p>
    <w:p w14:paraId="2A91A006" w14:textId="77777777" w:rsidR="00452591" w:rsidRDefault="00452591" w:rsidP="00452591">
      <w:pPr>
        <w:widowControl w:val="0"/>
        <w:jc w:val="both"/>
        <w:rPr>
          <w:rFonts w:ascii="GHEA Grapalat" w:hAnsi="GHEA Grapalat"/>
          <w:i/>
          <w:sz w:val="20"/>
          <w:szCs w:val="20"/>
        </w:rPr>
      </w:pPr>
      <w:r w:rsidRPr="00D3436F">
        <w:rPr>
          <w:rFonts w:ascii="GHEA Grapalat" w:hAnsi="GHEA Grapalat"/>
          <w:i/>
          <w:sz w:val="20"/>
          <w:szCs w:val="20"/>
        </w:rPr>
        <w:t xml:space="preserve"> </w:t>
      </w: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товара,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511594">
        <w:rPr>
          <w:rFonts w:ascii="GHEA Grapalat" w:hAnsi="GHEA Grapalat"/>
          <w:i/>
          <w:sz w:val="20"/>
          <w:szCs w:val="20"/>
        </w:rPr>
        <w:t xml:space="preserve">25 </w:t>
      </w:r>
      <w:r>
        <w:rPr>
          <w:rFonts w:ascii="GHEA Grapalat" w:hAnsi="GHEA Grapalat"/>
          <w:i/>
          <w:sz w:val="20"/>
          <w:szCs w:val="20"/>
        </w:rPr>
        <w:t>млн. драмов РА</w:t>
      </w:r>
    </w:p>
    <w:p w14:paraId="2FB4E138" w14:textId="77777777" w:rsidR="00452591" w:rsidRDefault="00452591" w:rsidP="00452591">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4930EF6B" w14:textId="77777777" w:rsidR="00452591" w:rsidRPr="00D3436F" w:rsidRDefault="00452591" w:rsidP="00452591">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755DC00C" w14:textId="77777777" w:rsidR="00452591" w:rsidRPr="008842CE" w:rsidRDefault="00452591" w:rsidP="00452591">
      <w:pPr>
        <w:pStyle w:val="FootnoteText"/>
        <w:widowControl w:val="0"/>
        <w:jc w:val="both"/>
        <w:rPr>
          <w:rFonts w:ascii="GHEA Grapalat" w:hAnsi="GHEA Grapalat"/>
          <w:lang w:val="af-ZA"/>
        </w:rPr>
      </w:pPr>
    </w:p>
    <w:p w14:paraId="289D86F2" w14:textId="77777777" w:rsidR="00452591" w:rsidRPr="008842CE" w:rsidRDefault="00452591" w:rsidP="00452591">
      <w:pPr>
        <w:pStyle w:val="FootnoteText"/>
        <w:widowControl w:val="0"/>
        <w:jc w:val="both"/>
        <w:rPr>
          <w:rFonts w:ascii="GHEA Grapalat" w:hAnsi="GHEA Grapalat"/>
          <w:lang w:val="af-ZA"/>
        </w:rPr>
      </w:pPr>
    </w:p>
  </w:footnote>
  <w:footnote w:id="2">
    <w:p w14:paraId="3E4EABAF" w14:textId="77777777" w:rsidR="00AB5994" w:rsidRPr="00617E69" w:rsidRDefault="00AB5994"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6B1D3422" w14:textId="77777777" w:rsidR="00AB5994" w:rsidRPr="00CD6B60" w:rsidRDefault="00AB5994"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A65FB34" w14:textId="77777777" w:rsidR="00AB5994" w:rsidRPr="001115E9" w:rsidRDefault="00AB5994"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562E7AA" w14:textId="77777777" w:rsidR="00AB5994" w:rsidRPr="00CD6B60" w:rsidRDefault="00AB5994"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14:paraId="0E5E1C35" w14:textId="77777777" w:rsidR="00AB5994" w:rsidRDefault="00AB5994"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4B6CE09D" w14:textId="77777777" w:rsidR="00AB5994" w:rsidRDefault="00AB5994"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2AF1CC31" w14:textId="77777777" w:rsidR="00AB5994" w:rsidRPr="009E2596" w:rsidRDefault="00AB5994"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19332F85" w14:textId="77777777" w:rsidR="00AB5994" w:rsidRPr="00C24DBE" w:rsidRDefault="00AB5994"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BB2D23D" w14:textId="77777777" w:rsidR="00AB5994" w:rsidRPr="005838BB" w:rsidRDefault="00AB5994" w:rsidP="00AF1F59">
      <w:pPr>
        <w:pStyle w:val="FootnoteText"/>
        <w:jc w:val="both"/>
        <w:rPr>
          <w:rFonts w:asciiTheme="minorHAnsi" w:hAnsiTheme="minorHAnsi"/>
        </w:rPr>
      </w:pPr>
    </w:p>
    <w:p w14:paraId="76384E97" w14:textId="77777777" w:rsidR="00AB5994" w:rsidRPr="00D3436F" w:rsidRDefault="00AB5994"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92BEE4A" w14:textId="77777777" w:rsidR="00AB5994" w:rsidRPr="000811C1" w:rsidRDefault="00AB5994">
      <w:pPr>
        <w:pStyle w:val="FootnoteText"/>
        <w:rPr>
          <w:rFonts w:asciiTheme="minorHAnsi" w:hAnsiTheme="minorHAnsi"/>
        </w:rPr>
      </w:pPr>
    </w:p>
  </w:footnote>
  <w:footnote w:id="5">
    <w:p w14:paraId="55617B67" w14:textId="77777777" w:rsidR="00452591" w:rsidRDefault="00452591" w:rsidP="00452591">
      <w:pPr>
        <w:pStyle w:val="FootnoteText"/>
        <w:rPr>
          <w:ins w:id="0" w:author="Vardan" w:date="2022-10-30T19:26:00Z"/>
          <w:rFonts w:ascii="GHEA Grapalat" w:hAnsi="GHEA Grapalat"/>
          <w:i/>
        </w:rPr>
      </w:pPr>
      <w:r>
        <w:rPr>
          <w:rStyle w:val="FootnoteReference"/>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14:paraId="17C7F530" w14:textId="77777777" w:rsidR="00452591" w:rsidRPr="0093507A" w:rsidRDefault="00452591" w:rsidP="00452591">
      <w:pPr>
        <w:pStyle w:val="FootnoteText"/>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6D15F2F3" w14:textId="77777777" w:rsidR="00452591" w:rsidRPr="0093507A" w:rsidRDefault="00452591" w:rsidP="00452591">
      <w:pPr>
        <w:pStyle w:val="FootnoteText"/>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14:paraId="7E163D2C" w14:textId="77777777" w:rsidR="00452591" w:rsidRPr="002C2499" w:rsidRDefault="00452591" w:rsidP="00452591">
      <w:pPr>
        <w:pStyle w:val="FootnoteText"/>
        <w:jc w:val="both"/>
      </w:pPr>
    </w:p>
    <w:p w14:paraId="3635CC94" w14:textId="77777777" w:rsidR="00452591" w:rsidRPr="000811C1" w:rsidRDefault="00452591" w:rsidP="00452591">
      <w:pPr>
        <w:pStyle w:val="FootnoteText"/>
        <w:rPr>
          <w:rFonts w:asciiTheme="minorHAnsi" w:hAnsiTheme="minorHAnsi"/>
        </w:rPr>
      </w:pPr>
    </w:p>
  </w:footnote>
  <w:footnote w:id="6">
    <w:p w14:paraId="48F60C87" w14:textId="77777777" w:rsidR="00AB5994" w:rsidRPr="00FE2AA4" w:rsidRDefault="00AB5994">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7">
    <w:p w14:paraId="224B6AD1" w14:textId="77777777" w:rsidR="00AB5994" w:rsidRPr="008842CE" w:rsidRDefault="00AB5994"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4D8A40" w14:textId="77777777" w:rsidR="00AB5994" w:rsidRPr="000811C1" w:rsidRDefault="00AB5994">
      <w:pPr>
        <w:pStyle w:val="FootnoteText"/>
        <w:rPr>
          <w:lang w:val="af-ZA"/>
        </w:rPr>
      </w:pPr>
    </w:p>
  </w:footnote>
  <w:footnote w:id="8">
    <w:p w14:paraId="33BD872D" w14:textId="77777777" w:rsidR="00AB5994" w:rsidRPr="00503411" w:rsidRDefault="00AB5994"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14:paraId="08F79F98" w14:textId="77777777" w:rsidR="00AB5994" w:rsidRPr="001D0DD7" w:rsidRDefault="00AB5994"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1EB24052" w14:textId="77777777" w:rsidR="00AB5994" w:rsidRPr="00503411" w:rsidRDefault="00AB5994"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375A42CF" w14:textId="77777777" w:rsidR="00AB5994" w:rsidRPr="00CD2651" w:rsidRDefault="00AB5994">
      <w:pPr>
        <w:pStyle w:val="FootnoteText"/>
      </w:pPr>
    </w:p>
  </w:footnote>
  <w:footnote w:id="9">
    <w:p w14:paraId="1CC1E1CF" w14:textId="77777777" w:rsidR="00AB5994" w:rsidRPr="00511966" w:rsidRDefault="00AB5994"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5500772C" w14:textId="77777777" w:rsidR="00AB5994" w:rsidRPr="00B15560" w:rsidRDefault="00AB5994"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0DE8BCF0" w14:textId="77777777" w:rsidR="00AB5994" w:rsidRPr="000811C1" w:rsidRDefault="00AB5994" w:rsidP="0027573B">
      <w:pPr>
        <w:pStyle w:val="FootnoteText"/>
        <w:rPr>
          <w:rFonts w:ascii="Sylfaen" w:hAnsi="Sylfaen"/>
          <w:sz w:val="18"/>
          <w:szCs w:val="18"/>
        </w:rPr>
      </w:pPr>
    </w:p>
  </w:footnote>
  <w:footnote w:id="11">
    <w:p w14:paraId="34A4F085" w14:textId="77777777" w:rsidR="00AB5994" w:rsidRPr="00A31673" w:rsidRDefault="00AB5994">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6ABF409" w14:textId="77777777" w:rsidR="00AB5994" w:rsidRDefault="00AB5994" w:rsidP="006B3E56">
      <w:pPr>
        <w:jc w:val="both"/>
      </w:pPr>
    </w:p>
    <w:p w14:paraId="7DBDCF50" w14:textId="77777777" w:rsidR="00AB5994" w:rsidRDefault="00AB5994"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75C72C4A" w14:textId="77777777" w:rsidR="00AB5994" w:rsidRPr="00503980" w:rsidRDefault="00AB5994"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74FB1960" w14:textId="77777777" w:rsidR="00AB5994" w:rsidRPr="003905B4" w:rsidRDefault="00AB5994"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600979E0" w14:textId="77777777" w:rsidR="00AB5994" w:rsidRPr="008D64EE" w:rsidRDefault="00AB5994" w:rsidP="006B3E56">
      <w:pPr>
        <w:pStyle w:val="FootnoteText"/>
        <w:rPr>
          <w:rFonts w:asciiTheme="minorHAnsi" w:hAnsiTheme="minorHAnsi"/>
        </w:rPr>
      </w:pPr>
    </w:p>
  </w:footnote>
  <w:footnote w:id="13">
    <w:p w14:paraId="669565E8" w14:textId="77777777" w:rsidR="00AB5994" w:rsidRPr="00D3436F" w:rsidRDefault="00AB599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C7365D4" w14:textId="77777777" w:rsidR="00AB5994" w:rsidRPr="00D3436F" w:rsidRDefault="00AB5994">
      <w:pPr>
        <w:pStyle w:val="FootnoteText"/>
        <w:rPr>
          <w:lang w:val="es-ES"/>
        </w:rPr>
      </w:pPr>
    </w:p>
  </w:footnote>
  <w:footnote w:id="14">
    <w:p w14:paraId="421622BF" w14:textId="77777777" w:rsidR="00AB5994" w:rsidRPr="008842CE" w:rsidRDefault="00AB5994" w:rsidP="003D2FE2">
      <w:pPr>
        <w:pStyle w:val="FootnoteText"/>
        <w:jc w:val="both"/>
      </w:pPr>
    </w:p>
  </w:footnote>
  <w:footnote w:id="15">
    <w:p w14:paraId="663FE415" w14:textId="77777777" w:rsidR="00AB5994" w:rsidRPr="008842CE" w:rsidRDefault="00AB5994" w:rsidP="000A214C">
      <w:pPr>
        <w:pStyle w:val="FootnoteText"/>
        <w:jc w:val="both"/>
      </w:pPr>
    </w:p>
  </w:footnote>
  <w:footnote w:id="16">
    <w:p w14:paraId="3C1DECA5" w14:textId="77777777" w:rsidR="00AB5994" w:rsidRDefault="00AB5994"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630C48CF" w14:textId="77777777" w:rsidR="00AB5994" w:rsidRPr="002A1F5A" w:rsidRDefault="00AB5994"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6952295A" w14:textId="77777777" w:rsidR="00AB5994" w:rsidRPr="002A1F5A" w:rsidRDefault="00AB5994" w:rsidP="003B2F27">
      <w:pPr>
        <w:pStyle w:val="FootnoteText"/>
        <w:jc w:val="both"/>
        <w:rPr>
          <w:rFonts w:asciiTheme="minorHAnsi" w:hAnsiTheme="minorHAnsi"/>
        </w:rPr>
      </w:pPr>
    </w:p>
  </w:footnote>
  <w:footnote w:id="17">
    <w:p w14:paraId="10096114" w14:textId="77777777" w:rsidR="00AB5994" w:rsidRPr="002A7C6E" w:rsidRDefault="00AB5994"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2DDE7A6" w14:textId="77777777" w:rsidR="00AB5994" w:rsidRPr="00D81E0E" w:rsidRDefault="00AB5994"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8">
    <w:p w14:paraId="260CABAA" w14:textId="77777777" w:rsidR="00AB5994" w:rsidRPr="006F5F33" w:rsidRDefault="00AB5994"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4F2262DC" w14:textId="77777777" w:rsidR="00AB5994" w:rsidRPr="006F5F33" w:rsidRDefault="00AB5994"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0">
    <w:p w14:paraId="75378469" w14:textId="77777777" w:rsidR="00AB5994" w:rsidRPr="00EB336B" w:rsidRDefault="00AB5994"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DDF9EF6" w14:textId="77777777" w:rsidR="00AB5994" w:rsidRDefault="00AB5994" w:rsidP="003B2F27">
      <w:pPr>
        <w:pStyle w:val="FootnoteText"/>
        <w:rPr>
          <w:rFonts w:asciiTheme="minorHAnsi" w:hAnsiTheme="minorHAnsi"/>
        </w:rPr>
      </w:pPr>
    </w:p>
    <w:p w14:paraId="36E23615" w14:textId="77777777" w:rsidR="00AB5994" w:rsidRPr="008F6EF8" w:rsidRDefault="00AB5994"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1F41A111" w14:textId="77777777" w:rsidR="00AB5994" w:rsidRPr="00576D9C" w:rsidRDefault="00AB5994" w:rsidP="003B2F27">
      <w:pPr>
        <w:pStyle w:val="FootnoteText"/>
        <w:rPr>
          <w:rFonts w:asciiTheme="minorHAnsi" w:hAnsiTheme="minorHAnsi"/>
        </w:rPr>
      </w:pPr>
    </w:p>
  </w:footnote>
  <w:footnote w:id="21">
    <w:p w14:paraId="33CCD00F" w14:textId="77777777" w:rsidR="00AB5994" w:rsidRPr="00892F7F" w:rsidRDefault="00AB5994"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5356A2D8" w14:textId="77777777" w:rsidR="00AB5994" w:rsidRPr="0013046C" w:rsidRDefault="00AB5994"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3DB218AD" w14:textId="77777777" w:rsidR="00AB5994" w:rsidRPr="0013046C" w:rsidRDefault="00AB5994"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74698760" w14:textId="77777777" w:rsidR="00AB5994" w:rsidRPr="006F5F33" w:rsidRDefault="00AB5994"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AB5994" w:rsidRPr="00552B23" w14:paraId="27DBF6F9" w14:textId="77777777" w:rsidTr="00E3441C">
        <w:tc>
          <w:tcPr>
            <w:tcW w:w="2631" w:type="dxa"/>
          </w:tcPr>
          <w:p w14:paraId="0F7B689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0C68F088" w14:textId="77777777" w:rsidR="00AB5994" w:rsidRPr="0067463A" w:rsidRDefault="00AB5994"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30E04C4D" w14:textId="77777777" w:rsidR="00AB5994" w:rsidRPr="0067463A" w:rsidRDefault="00AB5994"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AB5994" w:rsidRPr="00552B23" w14:paraId="02B991F9" w14:textId="77777777" w:rsidTr="00E3441C">
        <w:tc>
          <w:tcPr>
            <w:tcW w:w="2631" w:type="dxa"/>
          </w:tcPr>
          <w:p w14:paraId="3C9E6F7F"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2528281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1096C2BD"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072EB265" w14:textId="77777777" w:rsidTr="00E3441C">
        <w:tc>
          <w:tcPr>
            <w:tcW w:w="2631" w:type="dxa"/>
          </w:tcPr>
          <w:p w14:paraId="2421B19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3BA77156"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21B3BB8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6AFCC298" w14:textId="77777777" w:rsidTr="00E3441C">
        <w:tc>
          <w:tcPr>
            <w:tcW w:w="2631" w:type="dxa"/>
          </w:tcPr>
          <w:p w14:paraId="257E7993"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00ACEAE"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39A78742"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6884D35D" w14:textId="77777777" w:rsidTr="00E3441C">
        <w:tc>
          <w:tcPr>
            <w:tcW w:w="2631" w:type="dxa"/>
          </w:tcPr>
          <w:p w14:paraId="7DC243F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20B65996"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0E9796E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bl>
    <w:p w14:paraId="4AAD8082" w14:textId="77777777" w:rsidR="00AB5994" w:rsidRPr="006F5F33" w:rsidRDefault="00AB5994"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7D27E060" w14:textId="77777777" w:rsidR="00AB5994" w:rsidRPr="00576D9C" w:rsidRDefault="00AB5994" w:rsidP="003B2F27">
      <w:pPr>
        <w:pStyle w:val="FootnoteText"/>
        <w:jc w:val="both"/>
        <w:rPr>
          <w:rFonts w:ascii="GHEA Grapalat" w:hAnsi="GHEA Grapalat"/>
          <w:lang w:val="hy-AM"/>
        </w:rPr>
      </w:pPr>
    </w:p>
  </w:footnote>
  <w:footnote w:id="22">
    <w:p w14:paraId="7DD7CB51" w14:textId="77777777" w:rsidR="00AB5994" w:rsidRPr="006F5F33" w:rsidRDefault="00AB5994"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14:paraId="5A9FD9C9" w14:textId="77777777" w:rsidR="00AB5994" w:rsidRPr="006F5F33" w:rsidRDefault="00AB5994"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4172DB7F" w14:textId="77777777" w:rsidR="00AB5994" w:rsidRPr="006F5F33" w:rsidRDefault="00AB5994"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5">
    <w:p w14:paraId="6E5B6B0E" w14:textId="77777777" w:rsidR="00AB5994" w:rsidRPr="006F5F33" w:rsidRDefault="00AB5994"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426E2B5" w14:textId="77777777" w:rsidR="00AB5994" w:rsidRPr="009E00B3" w:rsidRDefault="00AB5994"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22D425E1" w14:textId="77777777" w:rsidR="00AB5994" w:rsidRPr="00A47171" w:rsidRDefault="00AB5994"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26">
    <w:p w14:paraId="3FBDE056" w14:textId="77777777" w:rsidR="00AB5994" w:rsidRPr="00CA2754" w:rsidRDefault="00AB5994"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72541489" w14:textId="77777777" w:rsidR="00AB5994" w:rsidRPr="00CA2754" w:rsidRDefault="00AB5994" w:rsidP="003B2F27">
      <w:pPr>
        <w:pStyle w:val="FootnoteText"/>
        <w:jc w:val="both"/>
        <w:rPr>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521F84"/>
    <w:multiLevelType w:val="hybridMultilevel"/>
    <w:tmpl w:val="FC1C5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7E7541"/>
    <w:multiLevelType w:val="hybridMultilevel"/>
    <w:tmpl w:val="0BA6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A5061A4"/>
    <w:multiLevelType w:val="hybridMultilevel"/>
    <w:tmpl w:val="19F88F2E"/>
    <w:lvl w:ilvl="0" w:tplc="04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1"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117C00"/>
    <w:multiLevelType w:val="hybridMultilevel"/>
    <w:tmpl w:val="C1B26E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F33122"/>
    <w:multiLevelType w:val="multilevel"/>
    <w:tmpl w:val="C8169878"/>
    <w:lvl w:ilvl="0">
      <w:start w:val="1"/>
      <w:numFmt w:val="decimal"/>
      <w:lvlText w:val="%1."/>
      <w:lvlJc w:val="left"/>
      <w:pPr>
        <w:ind w:left="720" w:hanging="360"/>
      </w:pPr>
      <w:rPr>
        <w:rFonts w:hint="default"/>
        <w:b/>
        <w:i w:val="0"/>
        <w:lang w:val="es-ES"/>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4F539D"/>
    <w:multiLevelType w:val="multilevel"/>
    <w:tmpl w:val="F132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295675274">
    <w:abstractNumId w:val="23"/>
  </w:num>
  <w:num w:numId="2" w16cid:durableId="387459395">
    <w:abstractNumId w:val="12"/>
  </w:num>
  <w:num w:numId="3" w16cid:durableId="1874881267">
    <w:abstractNumId w:val="22"/>
  </w:num>
  <w:num w:numId="4" w16cid:durableId="223028077">
    <w:abstractNumId w:val="17"/>
  </w:num>
  <w:num w:numId="5" w16cid:durableId="1672756858">
    <w:abstractNumId w:val="28"/>
  </w:num>
  <w:num w:numId="6" w16cid:durableId="2105149870">
    <w:abstractNumId w:val="23"/>
    <w:lvlOverride w:ilvl="0">
      <w:startOverride w:val="1"/>
    </w:lvlOverride>
    <w:lvlOverride w:ilvl="1"/>
    <w:lvlOverride w:ilvl="2"/>
    <w:lvlOverride w:ilvl="3"/>
    <w:lvlOverride w:ilvl="4"/>
    <w:lvlOverride w:ilvl="5"/>
    <w:lvlOverride w:ilvl="6"/>
    <w:lvlOverride w:ilvl="7"/>
    <w:lvlOverride w:ilvl="8"/>
  </w:num>
  <w:num w:numId="7" w16cid:durableId="3351126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55642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1587631">
    <w:abstractNumId w:val="19"/>
  </w:num>
  <w:num w:numId="10" w16cid:durableId="1759598608">
    <w:abstractNumId w:val="5"/>
  </w:num>
  <w:num w:numId="11" w16cid:durableId="1508865929">
    <w:abstractNumId w:val="9"/>
  </w:num>
  <w:num w:numId="12" w16cid:durableId="1589654342">
    <w:abstractNumId w:val="34"/>
  </w:num>
  <w:num w:numId="13" w16cid:durableId="1438256918">
    <w:abstractNumId w:val="31"/>
  </w:num>
  <w:num w:numId="14" w16cid:durableId="1401906170">
    <w:abstractNumId w:val="14"/>
  </w:num>
  <w:num w:numId="15" w16cid:durableId="305278576">
    <w:abstractNumId w:val="33"/>
  </w:num>
  <w:num w:numId="16" w16cid:durableId="765926278">
    <w:abstractNumId w:val="15"/>
  </w:num>
  <w:num w:numId="17" w16cid:durableId="1099060289">
    <w:abstractNumId w:val="6"/>
  </w:num>
  <w:num w:numId="18" w16cid:durableId="897394693">
    <w:abstractNumId w:val="1"/>
  </w:num>
  <w:num w:numId="19" w16cid:durableId="1454517226">
    <w:abstractNumId w:val="18"/>
  </w:num>
  <w:num w:numId="20" w16cid:durableId="1082292512">
    <w:abstractNumId w:val="18"/>
  </w:num>
  <w:num w:numId="21" w16cid:durableId="1825123915">
    <w:abstractNumId w:val="20"/>
  </w:num>
  <w:num w:numId="22" w16cid:durableId="873617158">
    <w:abstractNumId w:val="24"/>
  </w:num>
  <w:num w:numId="23" w16cid:durableId="1393692908">
    <w:abstractNumId w:val="7"/>
  </w:num>
  <w:num w:numId="24" w16cid:durableId="1907642191">
    <w:abstractNumId w:val="20"/>
  </w:num>
  <w:num w:numId="25" w16cid:durableId="1023172057">
    <w:abstractNumId w:val="13"/>
  </w:num>
  <w:num w:numId="26" w16cid:durableId="786780925">
    <w:abstractNumId w:val="4"/>
  </w:num>
  <w:num w:numId="27" w16cid:durableId="1418669292">
    <w:abstractNumId w:val="3"/>
  </w:num>
  <w:num w:numId="28" w16cid:durableId="210851115">
    <w:abstractNumId w:val="0"/>
  </w:num>
  <w:num w:numId="29" w16cid:durableId="352147515">
    <w:abstractNumId w:val="10"/>
  </w:num>
  <w:num w:numId="30" w16cid:durableId="1419205184">
    <w:abstractNumId w:val="29"/>
  </w:num>
  <w:num w:numId="31" w16cid:durableId="1405908099">
    <w:abstractNumId w:val="25"/>
  </w:num>
  <w:num w:numId="32" w16cid:durableId="775517038">
    <w:abstractNumId w:val="26"/>
  </w:num>
  <w:num w:numId="33" w16cid:durableId="369689046">
    <w:abstractNumId w:val="21"/>
  </w:num>
  <w:num w:numId="34" w16cid:durableId="393508864">
    <w:abstractNumId w:val="30"/>
  </w:num>
  <w:num w:numId="35" w16cid:durableId="882332575">
    <w:abstractNumId w:val="27"/>
  </w:num>
  <w:num w:numId="36" w16cid:durableId="890195089">
    <w:abstractNumId w:val="2"/>
  </w:num>
  <w:num w:numId="37" w16cid:durableId="1297951301">
    <w:abstractNumId w:val="8"/>
  </w:num>
  <w:num w:numId="38" w16cid:durableId="1171488268">
    <w:abstractNumId w:val="16"/>
  </w:num>
  <w:num w:numId="39" w16cid:durableId="1478374902">
    <w:abstractNumId w:val="11"/>
  </w:num>
  <w:num w:numId="40" w16cid:durableId="2012951297">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7E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4A97"/>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3A9"/>
    <w:rsid w:val="000A15F9"/>
    <w:rsid w:val="000A214C"/>
    <w:rsid w:val="000A323C"/>
    <w:rsid w:val="000A37CE"/>
    <w:rsid w:val="000A42DA"/>
    <w:rsid w:val="000A4A5D"/>
    <w:rsid w:val="000A4ACC"/>
    <w:rsid w:val="000A4FC5"/>
    <w:rsid w:val="000A5316"/>
    <w:rsid w:val="000A5B16"/>
    <w:rsid w:val="000A66A8"/>
    <w:rsid w:val="000A6B75"/>
    <w:rsid w:val="000A7154"/>
    <w:rsid w:val="000A72AD"/>
    <w:rsid w:val="000A7528"/>
    <w:rsid w:val="000A75A1"/>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E15"/>
    <w:rsid w:val="00115905"/>
    <w:rsid w:val="001159FA"/>
    <w:rsid w:val="0011611E"/>
    <w:rsid w:val="00117020"/>
    <w:rsid w:val="001173D4"/>
    <w:rsid w:val="00117833"/>
    <w:rsid w:val="00117964"/>
    <w:rsid w:val="00117CC9"/>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73"/>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2CFE"/>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099"/>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0F4D"/>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5A3F"/>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800"/>
    <w:rsid w:val="00283E26"/>
    <w:rsid w:val="00283F0A"/>
    <w:rsid w:val="002845BA"/>
    <w:rsid w:val="002845EA"/>
    <w:rsid w:val="002846B1"/>
    <w:rsid w:val="00284E78"/>
    <w:rsid w:val="00286CDB"/>
    <w:rsid w:val="0028726A"/>
    <w:rsid w:val="0029154A"/>
    <w:rsid w:val="00291919"/>
    <w:rsid w:val="00291EFF"/>
    <w:rsid w:val="002925B7"/>
    <w:rsid w:val="002926D4"/>
    <w:rsid w:val="0029342A"/>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3B73"/>
    <w:rsid w:val="002E4305"/>
    <w:rsid w:val="002E4AEB"/>
    <w:rsid w:val="002E530A"/>
    <w:rsid w:val="002E531D"/>
    <w:rsid w:val="002E5BF4"/>
    <w:rsid w:val="002E5FDA"/>
    <w:rsid w:val="002E6DC4"/>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3C02"/>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5DDD"/>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19C"/>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5AA"/>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034"/>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591"/>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17B"/>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703"/>
    <w:rsid w:val="005A2B4E"/>
    <w:rsid w:val="005A3009"/>
    <w:rsid w:val="005A3A35"/>
    <w:rsid w:val="005A3B17"/>
    <w:rsid w:val="005A3D17"/>
    <w:rsid w:val="005A3DC6"/>
    <w:rsid w:val="005A3EB8"/>
    <w:rsid w:val="005A3EDC"/>
    <w:rsid w:val="005A405F"/>
    <w:rsid w:val="005A418F"/>
    <w:rsid w:val="005A4324"/>
    <w:rsid w:val="005A4F11"/>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0CC"/>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5CC"/>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6C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88D"/>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01F6"/>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79C"/>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381F"/>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3653"/>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001"/>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676A2"/>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3A04"/>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24B2"/>
    <w:rsid w:val="009C3A21"/>
    <w:rsid w:val="009C3B73"/>
    <w:rsid w:val="009C3EC5"/>
    <w:rsid w:val="009C42C7"/>
    <w:rsid w:val="009C5A1D"/>
    <w:rsid w:val="009C5D65"/>
    <w:rsid w:val="009C6103"/>
    <w:rsid w:val="009C7913"/>
    <w:rsid w:val="009D106A"/>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39A"/>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321"/>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0A6F"/>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646"/>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994"/>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15A"/>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06A"/>
    <w:rsid w:val="00B025A2"/>
    <w:rsid w:val="00B0267A"/>
    <w:rsid w:val="00B027B8"/>
    <w:rsid w:val="00B02A31"/>
    <w:rsid w:val="00B03177"/>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6F41"/>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56"/>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43B"/>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68F9"/>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784"/>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A81"/>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950"/>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7A7"/>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3D03"/>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1A2"/>
    <w:rsid w:val="00E6240E"/>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92F"/>
    <w:rsid w:val="00E81D32"/>
    <w:rsid w:val="00E84171"/>
    <w:rsid w:val="00E8425F"/>
    <w:rsid w:val="00E8435B"/>
    <w:rsid w:val="00E8567E"/>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62"/>
    <w:rsid w:val="00EB2798"/>
    <w:rsid w:val="00EB2AE8"/>
    <w:rsid w:val="00EB2CA6"/>
    <w:rsid w:val="00EB338E"/>
    <w:rsid w:val="00EB37A2"/>
    <w:rsid w:val="00EB395D"/>
    <w:rsid w:val="00EB3BFA"/>
    <w:rsid w:val="00EB3C28"/>
    <w:rsid w:val="00EB42B2"/>
    <w:rsid w:val="00EB487B"/>
    <w:rsid w:val="00EB5576"/>
    <w:rsid w:val="00EB5989"/>
    <w:rsid w:val="00EB5E5C"/>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C799F"/>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DF5"/>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DD7DE5"/>
  <w15:docId w15:val="{AD5CE4F6-33CF-4BB2-9387-73A8C734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442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bidi="ar-SA"/>
    </w:rPr>
  </w:style>
  <w:style w:type="character" w:customStyle="1" w:styleId="HTMLPreformattedChar">
    <w:name w:val="HTML Preformatted Char"/>
    <w:basedOn w:val="DefaultParagraphFont"/>
    <w:link w:val="HTMLPreformatted"/>
    <w:uiPriority w:val="99"/>
    <w:rsid w:val="00442034"/>
    <w:rPr>
      <w:rFonts w:ascii="Courier New" w:hAnsi="Courier New" w:cs="Courier New"/>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55D5-694A-4327-9915-45813CB2D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2469</TotalTime>
  <Pages>116</Pages>
  <Words>25503</Words>
  <Characters>145370</Characters>
  <Application>Microsoft Office Word</Application>
  <DocSecurity>0</DocSecurity>
  <Lines>1211</Lines>
  <Paragraphs>341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170532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Ofeli Kirakosyan</cp:lastModifiedBy>
  <cp:revision>1670</cp:revision>
  <cp:lastPrinted>2018-02-16T07:12:00Z</cp:lastPrinted>
  <dcterms:created xsi:type="dcterms:W3CDTF">2019-10-28T07:04:00Z</dcterms:created>
  <dcterms:modified xsi:type="dcterms:W3CDTF">2025-07-25T14:14:00Z</dcterms:modified>
</cp:coreProperties>
</file>